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52"/>
        <w:gridCol w:w="5310"/>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4312B3BB" w14:textId="77777777" w:rsidR="0022641E" w:rsidRPr="0022641E" w:rsidRDefault="0022641E" w:rsidP="0022641E">
            <w:pPr>
              <w:jc w:val="left"/>
              <w:rPr>
                <w:rFonts w:ascii="Arial Narrow" w:hAnsi="Arial Narrow"/>
                <w:bCs/>
                <w:sz w:val="18"/>
                <w:szCs w:val="18"/>
              </w:rPr>
            </w:pPr>
            <w:r w:rsidRPr="0022641E">
              <w:rPr>
                <w:rFonts w:ascii="Arial Narrow" w:hAnsi="Arial Narrow"/>
                <w:bCs/>
                <w:sz w:val="18"/>
                <w:szCs w:val="18"/>
              </w:rPr>
              <w:t>Občianske združenie MAS Sabinovsko, o.z.</w:t>
            </w:r>
          </w:p>
          <w:p w14:paraId="014B5860" w14:textId="57751E27" w:rsidR="00A97A10" w:rsidRPr="00385B43" w:rsidRDefault="00A97A10" w:rsidP="00B4260D">
            <w:pPr>
              <w:rPr>
                <w:rFonts w:ascii="Arial Narrow" w:hAnsi="Arial Narrow"/>
                <w:bCs/>
                <w:sz w:val="18"/>
                <w:szCs w:val="18"/>
                <w:highlight w:val="yellow"/>
              </w:rPr>
            </w:pP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426281" w:rsidRDefault="00A97A10" w:rsidP="00B4260D">
            <w:pPr>
              <w:rPr>
                <w:rFonts w:ascii="Arial Narrow" w:hAnsi="Arial Narrow"/>
                <w:i/>
              </w:rPr>
            </w:pPr>
            <w:r w:rsidRPr="00426281">
              <w:rPr>
                <w:rFonts w:ascii="Arial Narrow" w:hAnsi="Arial Narrow"/>
                <w:bCs/>
                <w:i/>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426281" w:rsidRDefault="000F3A18" w:rsidP="00A97A10">
            <w:pPr>
              <w:rPr>
                <w:rFonts w:ascii="Arial Narrow" w:hAnsi="Arial Narrow"/>
                <w:bCs/>
                <w:i/>
                <w:sz w:val="18"/>
                <w:szCs w:val="18"/>
              </w:rPr>
            </w:pPr>
            <w:r w:rsidRPr="00426281">
              <w:rPr>
                <w:rFonts w:ascii="Arial Narrow" w:hAnsi="Arial Narrow"/>
                <w:bCs/>
                <w:i/>
                <w:sz w:val="18"/>
                <w:szCs w:val="18"/>
              </w:rPr>
              <w:t>Uveďte presný názov projektu. V prípade, že sa názov projektu v ŽoP</w:t>
            </w:r>
            <w:r w:rsidR="00A97A10" w:rsidRPr="00426281">
              <w:rPr>
                <w:rFonts w:ascii="Arial Narrow" w:hAnsi="Arial Narrow"/>
                <w:bCs/>
                <w:i/>
                <w:sz w:val="18"/>
                <w:szCs w:val="18"/>
              </w:rPr>
              <w:t>r</w:t>
            </w:r>
            <w:r w:rsidRPr="00426281">
              <w:rPr>
                <w:rFonts w:ascii="Arial Narrow" w:hAnsi="Arial Narrow"/>
                <w:bCs/>
                <w:i/>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544B9390" w14:textId="77777777" w:rsidR="0022641E" w:rsidRPr="00D13867" w:rsidRDefault="0022641E" w:rsidP="0022641E">
            <w:pPr>
              <w:jc w:val="left"/>
              <w:rPr>
                <w:rFonts w:ascii="Arial Narrow" w:hAnsi="Arial Narrow"/>
                <w:bCs/>
                <w:iCs/>
                <w:sz w:val="18"/>
                <w:szCs w:val="18"/>
              </w:rPr>
            </w:pPr>
          </w:p>
          <w:p w14:paraId="6707311E" w14:textId="43F91C19" w:rsidR="0022641E" w:rsidRPr="00D13867" w:rsidRDefault="0022641E" w:rsidP="0022641E">
            <w:pPr>
              <w:jc w:val="left"/>
              <w:rPr>
                <w:rFonts w:ascii="Arial Narrow" w:hAnsi="Arial Narrow"/>
                <w:bCs/>
                <w:iCs/>
                <w:sz w:val="18"/>
                <w:szCs w:val="18"/>
              </w:rPr>
            </w:pPr>
            <w:r w:rsidRPr="00D13867">
              <w:rPr>
                <w:rFonts w:ascii="Arial Narrow" w:hAnsi="Arial Narrow"/>
                <w:bCs/>
                <w:iCs/>
                <w:sz w:val="18"/>
                <w:szCs w:val="18"/>
              </w:rPr>
              <w:t>IROP-</w:t>
            </w:r>
            <w:r w:rsidRPr="00EE6585">
              <w:rPr>
                <w:rFonts w:ascii="Arial Narrow" w:hAnsi="Arial Narrow"/>
                <w:bCs/>
                <w:iCs/>
                <w:sz w:val="18"/>
                <w:szCs w:val="18"/>
              </w:rPr>
              <w:t>CLLD-</w:t>
            </w:r>
            <w:r w:rsidR="00FA0A07" w:rsidRPr="00EE6585">
              <w:rPr>
                <w:rFonts w:ascii="Arial Narrow" w:hAnsi="Arial Narrow"/>
                <w:bCs/>
                <w:iCs/>
                <w:sz w:val="18"/>
                <w:szCs w:val="18"/>
              </w:rPr>
              <w:t>X371</w:t>
            </w:r>
            <w:r w:rsidRPr="00EE6585">
              <w:rPr>
                <w:rFonts w:ascii="Arial Narrow" w:hAnsi="Arial Narrow"/>
                <w:bCs/>
                <w:iCs/>
                <w:sz w:val="18"/>
                <w:szCs w:val="18"/>
              </w:rPr>
              <w:t>-511-001</w:t>
            </w:r>
          </w:p>
          <w:p w14:paraId="4348B229" w14:textId="492D3997" w:rsidR="00A97A10" w:rsidRPr="0022641E" w:rsidRDefault="00A97A10" w:rsidP="0022641E">
            <w:pPr>
              <w:jc w:val="left"/>
              <w:rPr>
                <w:rFonts w:ascii="Arial Narrow" w:hAnsi="Arial Narrow"/>
                <w:bCs/>
                <w:i/>
                <w:sz w:val="18"/>
                <w:szCs w:val="18"/>
              </w:rPr>
            </w:pP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3532897E"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627B6FD7" w14:textId="77777777" w:rsidR="00080112" w:rsidRPr="00335488" w:rsidRDefault="00080112" w:rsidP="00080112">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347E883D" w14:textId="77777777" w:rsidR="00080112" w:rsidRPr="00335488"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753D4CAC" w14:textId="77777777" w:rsidR="00080112"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000000"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31A2389F"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w:t>
            </w:r>
            <w:r w:rsidR="00541E65">
              <w:rPr>
                <w:rFonts w:ascii="Arial Narrow" w:hAnsi="Arial Narrow"/>
                <w:bCs/>
                <w:sz w:val="18"/>
              </w:rPr>
              <w:t>a</w:t>
            </w:r>
            <w:r w:rsidRPr="00385B43">
              <w:rPr>
                <w:rFonts w:ascii="Arial Narrow" w:hAnsi="Arial Narrow"/>
                <w:bCs/>
                <w:sz w:val="18"/>
              </w:rPr>
              <w:t>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123B97" w:rsidRDefault="00CD6015" w:rsidP="009227C0">
            <w:pPr>
              <w:spacing w:after="120"/>
              <w:rPr>
                <w:rFonts w:ascii="Arial Narrow" w:hAnsi="Arial Narrow"/>
                <w:b/>
                <w:bCs/>
                <w:sz w:val="18"/>
                <w:szCs w:val="18"/>
              </w:rPr>
            </w:pPr>
            <w:r w:rsidRPr="00123B97">
              <w:rPr>
                <w:rFonts w:ascii="Arial Narrow" w:hAnsi="Arial Narrow"/>
                <w:b/>
                <w:bCs/>
              </w:rPr>
              <w:t>Kontaktné údaje a adresa na doručovanie písomností</w:t>
            </w:r>
            <w:r w:rsidRPr="00123B97">
              <w:rPr>
                <w:rFonts w:ascii="Arial Narrow" w:hAnsi="Arial Narrow"/>
                <w:b/>
                <w:bCs/>
                <w:sz w:val="18"/>
                <w:szCs w:val="18"/>
              </w:rPr>
              <w:t xml:space="preserve">: </w:t>
            </w:r>
          </w:p>
          <w:p w14:paraId="33E090B4" w14:textId="6EE181B7" w:rsidR="009227C0" w:rsidRPr="00123B97" w:rsidRDefault="00EB2269" w:rsidP="009227C0">
            <w:pPr>
              <w:spacing w:after="120"/>
              <w:rPr>
                <w:rFonts w:ascii="Arial Narrow" w:hAnsi="Arial Narrow"/>
                <w:sz w:val="18"/>
                <w:szCs w:val="18"/>
              </w:rPr>
            </w:pPr>
            <w:r w:rsidRPr="00123B97">
              <w:rPr>
                <w:rFonts w:ascii="Arial Narrow" w:hAnsi="Arial Narrow"/>
                <w:sz w:val="18"/>
                <w:szCs w:val="18"/>
              </w:rPr>
              <w:t xml:space="preserve">Žiadateľ </w:t>
            </w:r>
            <w:r w:rsidR="009227C0" w:rsidRPr="00123B97">
              <w:rPr>
                <w:rFonts w:ascii="Arial Narrow" w:hAnsi="Arial Narrow"/>
                <w:sz w:val="18"/>
                <w:szCs w:val="18"/>
              </w:rPr>
              <w:t xml:space="preserve">uvedie jednu osobu, ktorej sa budú doručovať informácie </w:t>
            </w:r>
            <w:r w:rsidR="006D62D4" w:rsidRPr="00123B97">
              <w:rPr>
                <w:rFonts w:ascii="Arial Narrow" w:hAnsi="Arial Narrow"/>
                <w:sz w:val="18"/>
                <w:szCs w:val="18"/>
              </w:rPr>
              <w:t>súvisiace so schvaľovacím procesom žiadosti o príspevok</w:t>
            </w:r>
            <w:r w:rsidR="009227C0" w:rsidRPr="00123B97">
              <w:rPr>
                <w:rFonts w:ascii="Arial Narrow" w:hAnsi="Arial Narrow"/>
                <w:sz w:val="18"/>
                <w:szCs w:val="18"/>
              </w:rPr>
              <w:t xml:space="preserve"> a uvedie adresu, na ktorú majú byť doručované písomnosti. Písomnosti ako je </w:t>
            </w:r>
            <w:r w:rsidR="006D62D4" w:rsidRPr="00123B97">
              <w:rPr>
                <w:rFonts w:ascii="Arial Narrow" w:hAnsi="Arial Narrow"/>
                <w:sz w:val="18"/>
                <w:szCs w:val="18"/>
              </w:rPr>
              <w:t>oznámenie</w:t>
            </w:r>
            <w:r w:rsidR="009227C0" w:rsidRPr="00123B97">
              <w:rPr>
                <w:rFonts w:ascii="Arial Narrow" w:hAnsi="Arial Narrow"/>
                <w:sz w:val="18"/>
                <w:szCs w:val="18"/>
              </w:rPr>
              <w:t xml:space="preserve"> o</w:t>
            </w:r>
            <w:r w:rsidR="006D62D4" w:rsidRPr="00123B97">
              <w:rPr>
                <w:rFonts w:ascii="Arial Narrow" w:hAnsi="Arial Narrow"/>
                <w:sz w:val="18"/>
                <w:szCs w:val="18"/>
              </w:rPr>
              <w:t> </w:t>
            </w:r>
            <w:r w:rsidR="009227C0" w:rsidRPr="00123B97">
              <w:rPr>
                <w:rFonts w:ascii="Arial Narrow" w:hAnsi="Arial Narrow"/>
                <w:sz w:val="18"/>
                <w:szCs w:val="18"/>
              </w:rPr>
              <w:t>schválení</w:t>
            </w:r>
            <w:r w:rsidR="006D62D4" w:rsidRPr="00123B97">
              <w:rPr>
                <w:rFonts w:ascii="Arial Narrow" w:hAnsi="Arial Narrow"/>
                <w:sz w:val="18"/>
                <w:szCs w:val="18"/>
              </w:rPr>
              <w:t>/neschválení</w:t>
            </w:r>
            <w:r w:rsidR="009227C0" w:rsidRPr="00123B97">
              <w:rPr>
                <w:rFonts w:ascii="Arial Narrow" w:hAnsi="Arial Narrow"/>
                <w:sz w:val="18"/>
                <w:szCs w:val="18"/>
              </w:rPr>
              <w:t xml:space="preserve">, výzva na doplnenie </w:t>
            </w:r>
            <w:r w:rsidR="006D62D4" w:rsidRPr="00123B97">
              <w:rPr>
                <w:rFonts w:ascii="Arial Narrow" w:hAnsi="Arial Narrow"/>
                <w:sz w:val="18"/>
                <w:szCs w:val="18"/>
              </w:rPr>
              <w:t>žiadostí o príspevok a ostatná dokumentácia</w:t>
            </w:r>
            <w:r w:rsidR="009227C0" w:rsidRPr="00123B97">
              <w:rPr>
                <w:rFonts w:ascii="Arial Narrow" w:hAnsi="Arial Narrow"/>
                <w:sz w:val="18"/>
                <w:szCs w:val="18"/>
              </w:rPr>
              <w:t xml:space="preserve"> sa </w:t>
            </w:r>
            <w:r w:rsidR="003F1837" w:rsidRPr="00123B97">
              <w:rPr>
                <w:rFonts w:ascii="Arial Narrow" w:hAnsi="Arial Narrow"/>
                <w:sz w:val="18"/>
                <w:szCs w:val="18"/>
              </w:rPr>
              <w:t xml:space="preserve">doručujú </w:t>
            </w:r>
            <w:r w:rsidR="009227C0" w:rsidRPr="00123B97">
              <w:rPr>
                <w:rFonts w:ascii="Arial Narrow" w:hAnsi="Arial Narrow"/>
                <w:sz w:val="18"/>
                <w:szCs w:val="18"/>
              </w:rPr>
              <w:t xml:space="preserve">tejto osobe. </w:t>
            </w:r>
            <w:r w:rsidRPr="00123B97">
              <w:rPr>
                <w:rFonts w:ascii="Arial Narrow" w:hAnsi="Arial Narrow"/>
                <w:sz w:val="18"/>
                <w:szCs w:val="18"/>
              </w:rPr>
              <w:t xml:space="preserve">Žiadateľ </w:t>
            </w:r>
            <w:r w:rsidR="009227C0" w:rsidRPr="00123B97">
              <w:rPr>
                <w:rFonts w:ascii="Arial Narrow" w:hAnsi="Arial Narrow"/>
                <w:sz w:val="18"/>
                <w:szCs w:val="18"/>
              </w:rPr>
              <w:t>uvedie kontaktné údaje na jednu z týchto osôb:</w:t>
            </w:r>
          </w:p>
          <w:p w14:paraId="491C1E95" w14:textId="77777777" w:rsidR="009227C0" w:rsidRPr="00123B97" w:rsidRDefault="009227C0" w:rsidP="006C6AD5">
            <w:pPr>
              <w:pStyle w:val="Odsekzoznamu"/>
              <w:numPr>
                <w:ilvl w:val="0"/>
                <w:numId w:val="9"/>
              </w:numPr>
              <w:rPr>
                <w:rFonts w:ascii="Arial Narrow" w:hAnsi="Arial Narrow"/>
                <w:sz w:val="18"/>
                <w:szCs w:val="18"/>
              </w:rPr>
            </w:pPr>
            <w:r w:rsidRPr="00123B97">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123B97" w:rsidRDefault="009227C0" w:rsidP="006C6AD5">
            <w:pPr>
              <w:pStyle w:val="Odsekzoznamu"/>
              <w:numPr>
                <w:ilvl w:val="0"/>
                <w:numId w:val="9"/>
              </w:numPr>
              <w:rPr>
                <w:rFonts w:ascii="Arial Narrow" w:hAnsi="Arial Narrow"/>
                <w:sz w:val="18"/>
                <w:szCs w:val="18"/>
              </w:rPr>
            </w:pPr>
            <w:r w:rsidRPr="00123B97">
              <w:rPr>
                <w:rFonts w:ascii="Arial Narrow" w:hAnsi="Arial Narrow"/>
                <w:sz w:val="18"/>
                <w:szCs w:val="18"/>
              </w:rPr>
              <w:t xml:space="preserve">zamestnanec </w:t>
            </w:r>
            <w:r w:rsidR="00EB2269" w:rsidRPr="00123B97">
              <w:rPr>
                <w:rFonts w:ascii="Arial Narrow" w:hAnsi="Arial Narrow"/>
                <w:sz w:val="18"/>
                <w:szCs w:val="18"/>
              </w:rPr>
              <w:t xml:space="preserve">žiadateľa </w:t>
            </w:r>
            <w:r w:rsidRPr="00123B97">
              <w:rPr>
                <w:rFonts w:ascii="Arial Narrow" w:hAnsi="Arial Narrow"/>
                <w:sz w:val="18"/>
                <w:szCs w:val="18"/>
              </w:rPr>
              <w:t>poverený na prijímanie písomností - adresa doručovania musí v tomto prípade korešpondovať s adresou uvedenou v tab. č. 1 formulára ŽoP</w:t>
            </w:r>
            <w:r w:rsidR="006D62D4" w:rsidRPr="00123B97">
              <w:rPr>
                <w:rFonts w:ascii="Arial Narrow" w:hAnsi="Arial Narrow"/>
                <w:sz w:val="18"/>
                <w:szCs w:val="18"/>
              </w:rPr>
              <w:t>r</w:t>
            </w:r>
            <w:r w:rsidRPr="00123B97">
              <w:rPr>
                <w:rFonts w:ascii="Arial Narrow" w:hAnsi="Arial Narrow"/>
                <w:sz w:val="18"/>
                <w:szCs w:val="18"/>
              </w:rPr>
              <w:t>, alebo</w:t>
            </w:r>
          </w:p>
          <w:p w14:paraId="3DE61FFA" w14:textId="263FBCB0" w:rsidR="009227C0" w:rsidRPr="00123B97" w:rsidRDefault="009227C0" w:rsidP="006C6AD5">
            <w:pPr>
              <w:pStyle w:val="Odsekzoznamu"/>
              <w:numPr>
                <w:ilvl w:val="0"/>
                <w:numId w:val="9"/>
              </w:numPr>
              <w:jc w:val="left"/>
              <w:rPr>
                <w:rFonts w:ascii="Arial Narrow" w:hAnsi="Arial Narrow"/>
                <w:sz w:val="18"/>
                <w:szCs w:val="18"/>
              </w:rPr>
            </w:pPr>
            <w:r w:rsidRPr="00123B97">
              <w:rPr>
                <w:rFonts w:ascii="Arial Narrow" w:hAnsi="Arial Narrow"/>
                <w:sz w:val="18"/>
                <w:szCs w:val="18"/>
              </w:rPr>
              <w:t>člen štatutárneho orgánu - adresa doručovania musí v tomto prípade korešpondovať s adresou uvedenou v tab. č. 1 formulára ŽoP</w:t>
            </w:r>
            <w:r w:rsidR="006D62D4" w:rsidRPr="00123B97">
              <w:rPr>
                <w:rFonts w:ascii="Arial Narrow" w:hAnsi="Arial Narrow"/>
                <w:sz w:val="18"/>
                <w:szCs w:val="18"/>
              </w:rPr>
              <w:t>r.</w:t>
            </w:r>
          </w:p>
          <w:p w14:paraId="01D8D4D4" w14:textId="1D7D569E" w:rsidR="00CD6015" w:rsidRPr="00123B97" w:rsidRDefault="00176889" w:rsidP="00176889">
            <w:pPr>
              <w:spacing w:before="120" w:after="120"/>
              <w:rPr>
                <w:rFonts w:ascii="Arial Narrow" w:hAnsi="Arial Narrow"/>
                <w:sz w:val="18"/>
                <w:szCs w:val="18"/>
              </w:rPr>
            </w:pPr>
            <w:r w:rsidRPr="00123B97">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123B97">
              <w:rPr>
                <w:rFonts w:ascii="Arial Narrow" w:hAnsi="Arial Narrow"/>
                <w:sz w:val="18"/>
                <w:szCs w:val="18"/>
              </w:rPr>
              <w:t xml:space="preserve">žiadateľa </w:t>
            </w:r>
            <w:r w:rsidRPr="00123B97">
              <w:rPr>
                <w:rFonts w:ascii="Arial Narrow" w:hAnsi="Arial Narrow"/>
                <w:sz w:val="18"/>
                <w:szCs w:val="18"/>
              </w:rPr>
              <w:t xml:space="preserve">na adrese sídla </w:t>
            </w:r>
            <w:r w:rsidR="00EB2269" w:rsidRPr="00123B97">
              <w:rPr>
                <w:rFonts w:ascii="Arial Narrow" w:hAnsi="Arial Narrow"/>
                <w:sz w:val="18"/>
                <w:szCs w:val="18"/>
              </w:rPr>
              <w:t>žiadateľa</w:t>
            </w:r>
            <w:r w:rsidRPr="00123B97">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49A36C1B" w:rsidR="00CD6015" w:rsidRPr="00123B97" w:rsidRDefault="00CD6015" w:rsidP="00B4260D">
            <w:pPr>
              <w:rPr>
                <w:rFonts w:ascii="Arial Narrow" w:hAnsi="Arial Narrow"/>
                <w:b/>
                <w:bCs/>
              </w:rPr>
            </w:pPr>
            <w:r w:rsidRPr="00123B97">
              <w:rPr>
                <w:rFonts w:ascii="Arial Narrow" w:hAnsi="Arial Narrow"/>
                <w:b/>
                <w:bCs/>
              </w:rPr>
              <w:t xml:space="preserve">Kontaktná osoba: </w:t>
            </w:r>
          </w:p>
        </w:tc>
      </w:tr>
      <w:tr w:rsidR="00CD6015" w:rsidRPr="00385B43" w14:paraId="35A9F78B" w14:textId="77777777" w:rsidTr="0083156B">
        <w:trPr>
          <w:trHeight w:val="330"/>
        </w:trPr>
        <w:tc>
          <w:tcPr>
            <w:tcW w:w="2385" w:type="dxa"/>
            <w:hideMark/>
          </w:tcPr>
          <w:p w14:paraId="2DE1C3C7" w14:textId="77777777" w:rsidR="00CD6015" w:rsidRPr="00123B97" w:rsidRDefault="00CD6015" w:rsidP="00B4260D">
            <w:pPr>
              <w:rPr>
                <w:rFonts w:ascii="Arial Narrow" w:hAnsi="Arial Narrow"/>
                <w:b/>
                <w:bCs/>
              </w:rPr>
            </w:pPr>
            <w:r w:rsidRPr="00123B97">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368"/>
        <w:gridCol w:w="274"/>
        <w:gridCol w:w="1465"/>
        <w:gridCol w:w="217"/>
        <w:gridCol w:w="1247"/>
        <w:gridCol w:w="710"/>
        <w:gridCol w:w="1894"/>
        <w:gridCol w:w="62"/>
        <w:gridCol w:w="1957"/>
      </w:tblGrid>
      <w:tr w:rsidR="00681A6E" w:rsidRPr="00385B43" w14:paraId="402D87EA" w14:textId="77777777" w:rsidTr="0083156B">
        <w:trPr>
          <w:trHeight w:val="283"/>
        </w:trPr>
        <w:tc>
          <w:tcPr>
            <w:tcW w:w="9782" w:type="dxa"/>
            <w:gridSpan w:val="10"/>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32FBC6E2" w14:textId="1A9B468F" w:rsidR="00681A6E" w:rsidRPr="00385B43" w:rsidRDefault="00EB2269" w:rsidP="00A10777">
            <w:pPr>
              <w:rPr>
                <w:rFonts w:ascii="Arial Narrow" w:hAnsi="Arial Narrow"/>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w:t>
            </w:r>
            <w:del w:id="0" w:author="Autor">
              <w:r w:rsidR="00681A6E" w:rsidRPr="00385B43" w:rsidDel="00AC550B">
                <w:rPr>
                  <w:rFonts w:ascii="Arial Narrow" w:hAnsi="Arial Narrow"/>
                  <w:sz w:val="18"/>
                  <w:szCs w:val="18"/>
                </w:rPr>
                <w:delText xml:space="preserve"> v podmienkach tejto výzvy</w:delText>
              </w:r>
            </w:del>
            <w:r w:rsidR="00681A6E" w:rsidRPr="00385B43">
              <w:rPr>
                <w:rFonts w:ascii="Arial Narrow" w:hAnsi="Arial Narrow"/>
                <w:sz w:val="18"/>
                <w:szCs w:val="18"/>
              </w:rPr>
              <w:t xml:space="preserve">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p>
          <w:p w14:paraId="5C7CF0C4" w14:textId="3CBE84F4" w:rsidR="00176889" w:rsidRPr="00385B43" w:rsidRDefault="00176889" w:rsidP="00176889">
            <w:pPr>
              <w:rPr>
                <w:rFonts w:ascii="Arial Narrow" w:hAnsi="Arial Narrow"/>
                <w:b/>
                <w:bCs/>
                <w:sz w:val="18"/>
                <w:szCs w:val="18"/>
              </w:rPr>
            </w:pPr>
            <w:r w:rsidRPr="00385B43">
              <w:rPr>
                <w:rFonts w:ascii="Arial Narrow" w:hAnsi="Arial Narrow"/>
                <w:sz w:val="18"/>
                <w:szCs w:val="18"/>
              </w:rPr>
              <w:t>V prípade mobilných zariadení</w:t>
            </w:r>
            <w:ins w:id="1" w:author="Autor">
              <w:r w:rsidR="00AC550B">
                <w:rPr>
                  <w:rFonts w:ascii="Arial Narrow" w:hAnsi="Arial Narrow"/>
                  <w:sz w:val="18"/>
                  <w:szCs w:val="18"/>
                </w:rPr>
                <w:t>, ktoré nemajú stále miesto ich využitia,</w:t>
              </w:r>
            </w:ins>
            <w:r w:rsidRPr="00385B43">
              <w:rPr>
                <w:rFonts w:ascii="Arial Narrow" w:hAnsi="Arial Narrow"/>
                <w:sz w:val="18"/>
                <w:szCs w:val="18"/>
              </w:rPr>
              <w:t xml:space="preserve"> sa uvádza </w:t>
            </w:r>
            <w:ins w:id="2" w:author="Autor">
              <w:r w:rsidR="00AC550B">
                <w:rPr>
                  <w:rFonts w:ascii="Arial Narrow" w:hAnsi="Arial Narrow"/>
                  <w:sz w:val="18"/>
                  <w:szCs w:val="18"/>
                </w:rPr>
                <w:t>sídlo žiadateľa, resp. adresa prevádzkarne, v rámci ktorej sa mobilné zariadenia využívajú</w:t>
              </w:r>
            </w:ins>
            <w:del w:id="3" w:author="Autor">
              <w:r w:rsidRPr="00385B43" w:rsidDel="00AC550B">
                <w:rPr>
                  <w:rFonts w:ascii="Arial Narrow" w:hAnsi="Arial Narrow"/>
                  <w:sz w:val="18"/>
                  <w:szCs w:val="18"/>
                </w:rPr>
                <w:delText>miesto bežného výskytu, napr. miesto prevádzkarne. (V prípade nákupu autobusov miesto garáže, resp. parkovacieho státia (depo), kde sa mobilné zariadenie nachádza pokiaľ nevykonáva činnosť</w:delText>
              </w:r>
            </w:del>
            <w:r w:rsidRPr="00385B43">
              <w:rPr>
                <w:rFonts w:ascii="Arial Narrow" w:hAnsi="Arial Narrow"/>
                <w:sz w:val="18"/>
                <w:szCs w:val="18"/>
              </w:rPr>
              <w:t>).</w:t>
            </w:r>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gridSpan w:val="2"/>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gridSpan w:val="2"/>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gridSpan w:val="2"/>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gridSpan w:val="2"/>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gridSpan w:val="2"/>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gridSpan w:val="2"/>
            <w:vAlign w:val="center"/>
          </w:tcPr>
          <w:p w14:paraId="6E181757" w14:textId="77777777" w:rsidR="00681A6E" w:rsidRPr="00385B43" w:rsidRDefault="00681A6E" w:rsidP="008A2FD8">
            <w:pPr>
              <w:jc w:val="center"/>
              <w:rPr>
                <w:rFonts w:ascii="Arial Narrow" w:hAnsi="Arial Narrow"/>
                <w:bCs/>
                <w:sz w:val="18"/>
              </w:rPr>
            </w:pPr>
          </w:p>
        </w:tc>
        <w:tc>
          <w:tcPr>
            <w:tcW w:w="2019" w:type="dxa"/>
            <w:gridSpan w:val="2"/>
            <w:vAlign w:val="center"/>
          </w:tcPr>
          <w:p w14:paraId="2996C1F6" w14:textId="4A88685A" w:rsidR="00681A6E" w:rsidRPr="00385B43" w:rsidRDefault="00681A6E" w:rsidP="008A2FD8">
            <w:pPr>
              <w:jc w:val="center"/>
              <w:rPr>
                <w:rFonts w:ascii="Arial Narrow" w:hAnsi="Arial Narrow"/>
                <w:bCs/>
                <w:sz w:val="18"/>
              </w:rPr>
            </w:pPr>
          </w:p>
        </w:tc>
      </w:tr>
      <w:tr w:rsidR="00AC550B" w:rsidRPr="00385B43" w14:paraId="27406D29" w14:textId="77777777" w:rsidTr="00F8104B">
        <w:trPr>
          <w:trHeight w:val="307"/>
        </w:trPr>
        <w:tc>
          <w:tcPr>
            <w:tcW w:w="9782" w:type="dxa"/>
            <w:gridSpan w:val="10"/>
            <w:vAlign w:val="center"/>
          </w:tcPr>
          <w:p w14:paraId="41CE6D35" w14:textId="0D929CD2" w:rsidR="00AC550B" w:rsidRPr="00385B43" w:rsidRDefault="00AC550B" w:rsidP="007D542E">
            <w:pPr>
              <w:rPr>
                <w:rFonts w:ascii="Arial Narrow" w:hAnsi="Arial Narrow"/>
                <w:bCs/>
                <w:sz w:val="18"/>
              </w:rPr>
            </w:pPr>
            <w:r>
              <w:rPr>
                <w:rFonts w:ascii="Arial Narrow" w:hAnsi="Arial Narrow"/>
                <w:b/>
                <w:bCs/>
                <w:sz w:val="18"/>
              </w:rPr>
              <w:lastRenderedPageBreak/>
              <w:t xml:space="preserve">Identifikácia nehnuteľností: </w:t>
            </w:r>
            <w:r>
              <w:rPr>
                <w:rFonts w:ascii="Arial Narrow" w:hAnsi="Arial Narrow"/>
                <w:bCs/>
                <w:sz w:val="18"/>
              </w:rPr>
              <w:t>Žiadateľ uvedie požadované údaje ku všetkým nehnuteľnosti, ktorých užívanie je nevyhnutné na realizáciu projektu.</w:t>
            </w:r>
            <w:r>
              <w:t xml:space="preserve"> </w:t>
            </w:r>
            <w:r>
              <w:rPr>
                <w:rFonts w:ascii="Arial Narrow" w:hAnsi="Arial Narrow"/>
                <w:bCs/>
                <w:sz w:val="18"/>
              </w:rPr>
              <w:t xml:space="preserve">Uvedené sa nevzťahuje na projekty, predmetom ktorých je výučne obstaranie hnuteľných vecí, ktoré nebudú mať stále miesto ich využívania (napr. v prípade nákupu dopravných prostriedkov nie je potrebné špecifikovať nehnuteľnosti, kde sú garážované), </w:t>
            </w:r>
            <w:proofErr w:type="spellStart"/>
            <w:r>
              <w:rPr>
                <w:rFonts w:ascii="Arial Narrow" w:hAnsi="Arial Narrow"/>
                <w:bCs/>
                <w:sz w:val="18"/>
              </w:rPr>
              <w:t>t.j</w:t>
            </w:r>
            <w:proofErr w:type="spellEnd"/>
            <w:r>
              <w:rPr>
                <w:rFonts w:ascii="Arial Narrow" w:hAnsi="Arial Narrow"/>
                <w:bCs/>
                <w:sz w:val="18"/>
              </w:rPr>
              <w:t>.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w:t>
            </w:r>
          </w:p>
        </w:tc>
      </w:tr>
      <w:tr w:rsidR="004F4F11" w:rsidRPr="00385B43" w14:paraId="40C031DC" w14:textId="77777777" w:rsidTr="009F2F90">
        <w:trPr>
          <w:trHeight w:val="307"/>
        </w:trPr>
        <w:tc>
          <w:tcPr>
            <w:tcW w:w="1956" w:type="dxa"/>
            <w:gridSpan w:val="2"/>
            <w:vAlign w:val="center"/>
          </w:tcPr>
          <w:p w14:paraId="5983AB1C" w14:textId="6352D945" w:rsidR="004F4F11" w:rsidRDefault="004F4F11" w:rsidP="004F4F11">
            <w:pPr>
              <w:rPr>
                <w:rFonts w:ascii="Arial Narrow" w:hAnsi="Arial Narrow"/>
                <w:b/>
                <w:bCs/>
                <w:sz w:val="18"/>
              </w:rPr>
            </w:pPr>
            <w:ins w:id="4" w:author="Autor">
              <w:r>
                <w:rPr>
                  <w:rFonts w:ascii="Arial Narrow" w:hAnsi="Arial Narrow"/>
                  <w:b/>
                  <w:bCs/>
                  <w:sz w:val="18"/>
                </w:rPr>
                <w:t>Typ</w:t>
              </w:r>
            </w:ins>
          </w:p>
        </w:tc>
        <w:tc>
          <w:tcPr>
            <w:tcW w:w="1956" w:type="dxa"/>
            <w:gridSpan w:val="3"/>
            <w:vAlign w:val="center"/>
          </w:tcPr>
          <w:p w14:paraId="2B4838CD" w14:textId="7C661CE8" w:rsidR="004F4F11" w:rsidRDefault="004F4F11" w:rsidP="004F4F11">
            <w:pPr>
              <w:rPr>
                <w:rFonts w:ascii="Arial Narrow" w:hAnsi="Arial Narrow"/>
                <w:b/>
                <w:bCs/>
                <w:sz w:val="18"/>
              </w:rPr>
            </w:pPr>
            <w:ins w:id="5" w:author="Autor">
              <w:r>
                <w:rPr>
                  <w:rFonts w:ascii="Arial Narrow" w:hAnsi="Arial Narrow"/>
                  <w:b/>
                  <w:bCs/>
                  <w:sz w:val="18"/>
                </w:rPr>
                <w:t>Katastrálne územie</w:t>
              </w:r>
            </w:ins>
          </w:p>
        </w:tc>
        <w:tc>
          <w:tcPr>
            <w:tcW w:w="1957" w:type="dxa"/>
            <w:gridSpan w:val="2"/>
            <w:vAlign w:val="center"/>
          </w:tcPr>
          <w:p w14:paraId="0CB7CBF8" w14:textId="746FDF3F" w:rsidR="004F4F11" w:rsidRDefault="004F4F11" w:rsidP="004F4F11">
            <w:pPr>
              <w:rPr>
                <w:rFonts w:ascii="Arial Narrow" w:hAnsi="Arial Narrow"/>
                <w:b/>
                <w:bCs/>
                <w:sz w:val="18"/>
              </w:rPr>
            </w:pPr>
            <w:ins w:id="6" w:author="Autor">
              <w:r>
                <w:rPr>
                  <w:rFonts w:ascii="Arial Narrow" w:hAnsi="Arial Narrow"/>
                  <w:b/>
                  <w:bCs/>
                  <w:sz w:val="18"/>
                </w:rPr>
                <w:t>Č. parcely</w:t>
              </w:r>
            </w:ins>
          </w:p>
        </w:tc>
        <w:tc>
          <w:tcPr>
            <w:tcW w:w="1956" w:type="dxa"/>
            <w:gridSpan w:val="2"/>
            <w:vAlign w:val="center"/>
          </w:tcPr>
          <w:p w14:paraId="0218A51E" w14:textId="02D4748B" w:rsidR="004F4F11" w:rsidRDefault="004F4F11" w:rsidP="004F4F11">
            <w:pPr>
              <w:rPr>
                <w:rFonts w:ascii="Arial Narrow" w:hAnsi="Arial Narrow"/>
                <w:b/>
                <w:bCs/>
                <w:sz w:val="18"/>
              </w:rPr>
            </w:pPr>
            <w:ins w:id="7" w:author="Autor">
              <w:r>
                <w:rPr>
                  <w:rFonts w:ascii="Arial Narrow" w:hAnsi="Arial Narrow"/>
                  <w:b/>
                  <w:bCs/>
                  <w:sz w:val="18"/>
                </w:rPr>
                <w:t>Č. LV</w:t>
              </w:r>
            </w:ins>
          </w:p>
        </w:tc>
        <w:tc>
          <w:tcPr>
            <w:tcW w:w="1957" w:type="dxa"/>
            <w:vAlign w:val="center"/>
          </w:tcPr>
          <w:p w14:paraId="68CDF86C" w14:textId="2B87A754" w:rsidR="004F4F11" w:rsidRDefault="004F4F11" w:rsidP="004F4F11">
            <w:pPr>
              <w:rPr>
                <w:rFonts w:ascii="Arial Narrow" w:hAnsi="Arial Narrow"/>
                <w:b/>
                <w:bCs/>
                <w:sz w:val="18"/>
              </w:rPr>
            </w:pPr>
            <w:ins w:id="8" w:author="Autor">
              <w:r>
                <w:rPr>
                  <w:rFonts w:ascii="Arial Narrow" w:hAnsi="Arial Narrow"/>
                  <w:b/>
                  <w:bCs/>
                  <w:sz w:val="18"/>
                </w:rPr>
                <w:t>Vzťah žiadateľa k nehnuteľnosti</w:t>
              </w:r>
            </w:ins>
          </w:p>
        </w:tc>
      </w:tr>
      <w:tr w:rsidR="004F4F11" w:rsidRPr="00385B43" w14:paraId="3749333C" w14:textId="77777777" w:rsidTr="00D2217B">
        <w:trPr>
          <w:trHeight w:val="307"/>
        </w:trPr>
        <w:tc>
          <w:tcPr>
            <w:tcW w:w="1956" w:type="dxa"/>
            <w:gridSpan w:val="2"/>
            <w:vAlign w:val="center"/>
          </w:tcPr>
          <w:p w14:paraId="6F011B7B" w14:textId="0E2B0927" w:rsidR="004F4F11" w:rsidRDefault="004F4F11" w:rsidP="004F4F11">
            <w:pPr>
              <w:rPr>
                <w:rFonts w:ascii="Arial Narrow" w:hAnsi="Arial Narrow"/>
                <w:b/>
                <w:bCs/>
                <w:sz w:val="18"/>
              </w:rPr>
            </w:pPr>
            <w:ins w:id="9" w:author="Autor">
              <w:r>
                <w:rPr>
                  <w:rFonts w:ascii="Arial Narrow" w:hAnsi="Arial Narrow"/>
                  <w:bCs/>
                  <w:i/>
                  <w:sz w:val="18"/>
                </w:rPr>
                <w:t>stavba, pozemok</w:t>
              </w:r>
            </w:ins>
          </w:p>
        </w:tc>
        <w:tc>
          <w:tcPr>
            <w:tcW w:w="1956" w:type="dxa"/>
            <w:gridSpan w:val="3"/>
            <w:vAlign w:val="center"/>
          </w:tcPr>
          <w:p w14:paraId="188836EC" w14:textId="77777777" w:rsidR="004F4F11" w:rsidRDefault="004F4F11" w:rsidP="004F4F11">
            <w:pPr>
              <w:rPr>
                <w:rFonts w:ascii="Arial Narrow" w:hAnsi="Arial Narrow"/>
                <w:b/>
                <w:bCs/>
                <w:sz w:val="18"/>
              </w:rPr>
            </w:pPr>
          </w:p>
        </w:tc>
        <w:tc>
          <w:tcPr>
            <w:tcW w:w="1957" w:type="dxa"/>
            <w:gridSpan w:val="2"/>
            <w:vAlign w:val="center"/>
          </w:tcPr>
          <w:p w14:paraId="3CAFAB50" w14:textId="77777777" w:rsidR="004F4F11" w:rsidRDefault="004F4F11" w:rsidP="004F4F11">
            <w:pPr>
              <w:rPr>
                <w:rFonts w:ascii="Arial Narrow" w:hAnsi="Arial Narrow"/>
                <w:b/>
                <w:bCs/>
                <w:sz w:val="18"/>
              </w:rPr>
            </w:pPr>
          </w:p>
        </w:tc>
        <w:tc>
          <w:tcPr>
            <w:tcW w:w="1956" w:type="dxa"/>
            <w:gridSpan w:val="2"/>
            <w:vAlign w:val="center"/>
          </w:tcPr>
          <w:p w14:paraId="3A4C0304" w14:textId="77777777" w:rsidR="004F4F11" w:rsidRDefault="004F4F11" w:rsidP="004F4F11">
            <w:pPr>
              <w:rPr>
                <w:rFonts w:ascii="Arial Narrow" w:hAnsi="Arial Narrow"/>
                <w:b/>
                <w:bCs/>
                <w:sz w:val="18"/>
              </w:rPr>
            </w:pPr>
          </w:p>
        </w:tc>
        <w:tc>
          <w:tcPr>
            <w:tcW w:w="1957" w:type="dxa"/>
            <w:vAlign w:val="center"/>
          </w:tcPr>
          <w:p w14:paraId="237E171B" w14:textId="240ADA29" w:rsidR="004F4F11" w:rsidRDefault="004F4F11" w:rsidP="004F4F11">
            <w:pPr>
              <w:rPr>
                <w:rFonts w:ascii="Arial Narrow" w:hAnsi="Arial Narrow"/>
                <w:b/>
                <w:bCs/>
                <w:sz w:val="18"/>
              </w:rPr>
            </w:pPr>
            <w:ins w:id="10" w:author="Autor">
              <w:r>
                <w:rPr>
                  <w:rFonts w:ascii="Arial Narrow" w:hAnsi="Arial Narrow"/>
                  <w:bCs/>
                  <w:i/>
                  <w:sz w:val="18"/>
                </w:rPr>
                <w:t>výlučný vlastník, podielový spoluvlastník, nájomca a pod</w:t>
              </w:r>
            </w:ins>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056ED94A" w:rsidR="00570367" w:rsidRPr="00385B43" w:rsidRDefault="00570367" w:rsidP="0083156B">
            <w:pPr>
              <w:rPr>
                <w:rFonts w:ascii="Arial Narrow" w:hAnsi="Arial Narrow"/>
                <w:b/>
                <w:bCs/>
              </w:rPr>
            </w:pPr>
            <w:r w:rsidRPr="00385B43">
              <w:rPr>
                <w:rFonts w:ascii="Arial Narrow" w:hAnsi="Arial Narrow"/>
                <w:b/>
                <w:bCs/>
              </w:rPr>
              <w:t xml:space="preserve">Celková dĺžka realizácie </w:t>
            </w:r>
            <w:del w:id="11" w:author="Autor">
              <w:r w:rsidRPr="00385B43" w:rsidDel="00C63727">
                <w:rPr>
                  <w:rFonts w:ascii="Arial Narrow" w:hAnsi="Arial Narrow"/>
                  <w:b/>
                  <w:bCs/>
                </w:rPr>
                <w:delText xml:space="preserve">aktivít </w:delText>
              </w:r>
            </w:del>
            <w:r w:rsidRPr="00385B43">
              <w:rPr>
                <w:rFonts w:ascii="Arial Narrow" w:hAnsi="Arial Narrow"/>
                <w:b/>
                <w:bCs/>
              </w:rPr>
              <w:t xml:space="preserve">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49845724"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del w:id="12" w:author="Autor">
              <w:r w:rsidR="0009206F" w:rsidRPr="00385B43" w:rsidDel="00C63727">
                <w:rPr>
                  <w:rFonts w:ascii="Arial Narrow" w:hAnsi="Arial Narrow"/>
                  <w:sz w:val="18"/>
                  <w:szCs w:val="18"/>
                </w:rPr>
                <w:delText>, pričom berie do úvahy začiatok realizácie aktivity projektu, ktorá začína ako prvá a koniec realizácie aktivity projektu, ktorá končí ako posledná.</w:delText>
              </w:r>
            </w:del>
            <w:r w:rsidR="00570367" w:rsidRPr="00385B43">
              <w:rPr>
                <w:rFonts w:ascii="Arial Narrow" w:hAnsi="Arial Narrow"/>
                <w:sz w:val="18"/>
                <w:szCs w:val="18"/>
              </w:rPr>
              <w:t xml:space="preserve"> </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50DBF24F"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38090053"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w:t>
            </w:r>
            <w:del w:id="13" w:author="Autor">
              <w:r w:rsidRPr="00385B43" w:rsidDel="00C63727">
                <w:rPr>
                  <w:rFonts w:ascii="Arial Narrow" w:hAnsi="Arial Narrow"/>
                  <w:b/>
                  <w:bCs/>
                </w:rPr>
                <w:delText xml:space="preserve">aktivity </w:delText>
              </w:r>
            </w:del>
            <w:ins w:id="14" w:author="Autor">
              <w:r w:rsidR="00C63727">
                <w:rPr>
                  <w:rFonts w:ascii="Arial Narrow" w:hAnsi="Arial Narrow"/>
                  <w:b/>
                  <w:bCs/>
                </w:rPr>
                <w:t>projektu</w:t>
              </w:r>
            </w:ins>
          </w:p>
        </w:tc>
        <w:tc>
          <w:tcPr>
            <w:tcW w:w="2438" w:type="dxa"/>
            <w:shd w:val="clear" w:color="auto" w:fill="B8CCE4" w:themeFill="accent1" w:themeFillTint="66"/>
            <w:hideMark/>
          </w:tcPr>
          <w:p w14:paraId="26B8BCF3" w14:textId="3601616C" w:rsidR="00505686" w:rsidRPr="00385B43" w:rsidRDefault="00505686" w:rsidP="0083156B">
            <w:pPr>
              <w:jc w:val="left"/>
              <w:rPr>
                <w:rFonts w:ascii="Arial Narrow" w:hAnsi="Arial Narrow"/>
                <w:b/>
                <w:bCs/>
              </w:rPr>
            </w:pPr>
            <w:r w:rsidRPr="00385B43">
              <w:rPr>
                <w:rFonts w:ascii="Arial Narrow" w:hAnsi="Arial Narrow"/>
                <w:b/>
                <w:bCs/>
              </w:rPr>
              <w:t xml:space="preserve">Koniec realizácie </w:t>
            </w:r>
            <w:del w:id="15" w:author="Autor">
              <w:r w:rsidRPr="00385B43" w:rsidDel="00C63727">
                <w:rPr>
                  <w:rFonts w:ascii="Arial Narrow" w:hAnsi="Arial Narrow"/>
                  <w:b/>
                  <w:bCs/>
                </w:rPr>
                <w:delText>aktivity</w:delText>
              </w:r>
            </w:del>
            <w:ins w:id="16" w:author="Autor">
              <w:r w:rsidR="00C63727">
                <w:rPr>
                  <w:rFonts w:ascii="Arial Narrow" w:hAnsi="Arial Narrow"/>
                  <w:b/>
                  <w:bCs/>
                </w:rPr>
                <w:t>projektu</w:t>
              </w:r>
            </w:ins>
          </w:p>
        </w:tc>
      </w:tr>
      <w:tr w:rsidR="0009206F" w:rsidRPr="00385B43" w14:paraId="110C77D5" w14:textId="77777777" w:rsidTr="0083156B">
        <w:trPr>
          <w:trHeight w:val="712"/>
        </w:trPr>
        <w:tc>
          <w:tcPr>
            <w:tcW w:w="4928" w:type="dxa"/>
            <w:hideMark/>
          </w:tcPr>
          <w:p w14:paraId="30F07744" w14:textId="3179EBD1" w:rsidR="00E4191E" w:rsidRPr="008D7A39" w:rsidRDefault="00D92637" w:rsidP="0083156B">
            <w:pPr>
              <w:spacing w:before="120"/>
              <w:rPr>
                <w:rFonts w:ascii="Arial Narrow" w:hAnsi="Arial Narrow"/>
                <w:sz w:val="18"/>
                <w:szCs w:val="18"/>
              </w:rPr>
            </w:pPr>
            <w:r w:rsidRPr="008D7A39">
              <w:rPr>
                <w:rFonts w:ascii="Arial Narrow" w:hAnsi="Arial Narrow"/>
                <w:sz w:val="18"/>
                <w:szCs w:val="18"/>
              </w:rPr>
              <w:t>A1 Podpora podnikania a</w:t>
            </w:r>
            <w:r w:rsidR="00E4191E" w:rsidRPr="008D7A39">
              <w:rPr>
                <w:rFonts w:ascii="Arial Narrow" w:hAnsi="Arial Narrow"/>
                <w:sz w:val="18"/>
                <w:szCs w:val="18"/>
              </w:rPr>
              <w:t> </w:t>
            </w:r>
            <w:r w:rsidRPr="008D7A39">
              <w:rPr>
                <w:rFonts w:ascii="Arial Narrow" w:hAnsi="Arial Narrow"/>
                <w:sz w:val="18"/>
                <w:szCs w:val="18"/>
              </w:rPr>
              <w:t>inovácií</w:t>
            </w:r>
          </w:p>
          <w:p w14:paraId="679E5965" w14:textId="50CC2A9A" w:rsidR="00CD0FA6" w:rsidRPr="00385B43" w:rsidRDefault="00CD0FA6" w:rsidP="008D7A39">
            <w:pPr>
              <w:spacing w:before="120"/>
              <w:rPr>
                <w:rFonts w:ascii="Arial Narrow" w:hAnsi="Arial Narrow"/>
                <w:sz w:val="18"/>
                <w:szCs w:val="18"/>
              </w:rPr>
            </w:pPr>
          </w:p>
        </w:tc>
        <w:tc>
          <w:tcPr>
            <w:tcW w:w="2410" w:type="dxa"/>
            <w:gridSpan w:val="2"/>
            <w:hideMark/>
          </w:tcPr>
          <w:p w14:paraId="505454FD" w14:textId="28FEF1B9"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del w:id="17" w:author="Autor">
              <w:r w:rsidR="00210E93" w:rsidDel="00C63727">
                <w:rPr>
                  <w:rFonts w:ascii="Arial Narrow" w:hAnsi="Arial Narrow"/>
                  <w:sz w:val="18"/>
                  <w:szCs w:val="18"/>
                </w:rPr>
                <w:delText>hlavnej</w:delText>
              </w:r>
              <w:r w:rsidR="00210E93" w:rsidRPr="00385B43" w:rsidDel="00C63727">
                <w:rPr>
                  <w:rFonts w:ascii="Arial Narrow" w:hAnsi="Arial Narrow"/>
                  <w:sz w:val="18"/>
                  <w:szCs w:val="18"/>
                </w:rPr>
                <w:delText xml:space="preserve"> </w:delText>
              </w:r>
              <w:r w:rsidRPr="00385B43" w:rsidDel="00C63727">
                <w:rPr>
                  <w:rFonts w:ascii="Arial Narrow" w:hAnsi="Arial Narrow"/>
                  <w:sz w:val="18"/>
                  <w:szCs w:val="18"/>
                </w:rPr>
                <w:delText>aktivity</w:delText>
              </w:r>
            </w:del>
            <w:ins w:id="18" w:author="Autor">
              <w:r w:rsidR="00C63727">
                <w:rPr>
                  <w:rFonts w:ascii="Arial Narrow" w:hAnsi="Arial Narrow"/>
                  <w:sz w:val="18"/>
                  <w:szCs w:val="18"/>
                </w:rPr>
                <w:t>realizácie</w:t>
              </w:r>
            </w:ins>
            <w:r w:rsidRPr="00385B43">
              <w:rPr>
                <w:rFonts w:ascii="Arial Narrow" w:hAnsi="Arial Narrow"/>
                <w:sz w:val="18"/>
                <w:szCs w:val="18"/>
              </w:rPr>
              <w:t xml:space="preserve">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Content>
              <w:p w14:paraId="29A42D9C" w14:textId="4A7B43B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78E74AC8" w:rsidR="0009206F" w:rsidRPr="007959BE" w:rsidRDefault="00D92637" w:rsidP="0083156B">
            <w:pPr>
              <w:rPr>
                <w:rFonts w:ascii="Arial Narrow" w:hAnsi="Arial Narrow"/>
                <w:sz w:val="18"/>
                <w:szCs w:val="18"/>
              </w:rPr>
            </w:pPr>
            <w:r w:rsidRPr="007959BE">
              <w:rPr>
                <w:rFonts w:ascii="Arial Narrow" w:hAnsi="Arial Narrow"/>
                <w:sz w:val="18"/>
                <w:szCs w:val="18"/>
              </w:rPr>
              <w:t>ReS,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w:t>
            </w:r>
            <w:del w:id="19" w:author="Autor">
              <w:r w:rsidR="00210E93" w:rsidDel="00C63727">
                <w:rPr>
                  <w:rFonts w:ascii="Arial Narrow" w:hAnsi="Arial Narrow"/>
                  <w:sz w:val="18"/>
                  <w:szCs w:val="18"/>
                </w:rPr>
                <w:delText>hlavnej aktivity</w:delText>
              </w:r>
            </w:del>
            <w:r w:rsidR="00210E93" w:rsidRPr="007959BE">
              <w:rPr>
                <w:rFonts w:ascii="Arial Narrow" w:hAnsi="Arial Narrow"/>
                <w:sz w:val="18"/>
                <w:szCs w:val="18"/>
              </w:rPr>
              <w:t xml:space="preserve"> </w:t>
            </w:r>
            <w:r w:rsidR="0009206F" w:rsidRPr="007959BE">
              <w:rPr>
                <w:rFonts w:ascii="Arial Narrow" w:hAnsi="Arial Narrow"/>
                <w:sz w:val="18"/>
                <w:szCs w:val="18"/>
              </w:rPr>
              <w:t xml:space="preserve">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r w:rsidR="00385AAE">
              <w:rPr>
                <w:rFonts w:ascii="Arial Narrow" w:hAnsi="Arial Narrow"/>
                <w:sz w:val="18"/>
                <w:szCs w:val="18"/>
              </w:rPr>
              <w:t xml:space="preserve">predložení </w:t>
            </w:r>
            <w:ins w:id="20" w:author="Autor">
              <w:r w:rsidR="00C63727">
                <w:rPr>
                  <w:rFonts w:ascii="Arial Narrow" w:hAnsi="Arial Narrow"/>
                  <w:sz w:val="18"/>
                  <w:szCs w:val="18"/>
                </w:rPr>
                <w:t xml:space="preserve">tejto </w:t>
              </w:r>
            </w:ins>
            <w:r w:rsidR="00385AAE">
              <w:rPr>
                <w:rFonts w:ascii="Arial Narrow" w:hAnsi="Arial Narrow"/>
                <w:sz w:val="18"/>
                <w:szCs w:val="18"/>
              </w:rPr>
              <w:t>ŽoPr na MAS</w:t>
            </w:r>
            <w:r w:rsidR="0009206F" w:rsidRPr="007959BE">
              <w:rPr>
                <w:rFonts w:ascii="Arial Narrow" w:hAnsi="Arial Narrow"/>
                <w:sz w:val="18"/>
                <w:szCs w:val="18"/>
              </w:rPr>
              <w:t>.</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3473FF2C"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ins w:id="21" w:author="Autor">
              <w:r w:rsidR="004F4F11">
                <w:rPr>
                  <w:rFonts w:ascii="Arial Narrow" w:hAnsi="Arial Narrow"/>
                  <w:sz w:val="18"/>
                  <w:szCs w:val="18"/>
                </w:rPr>
                <w:t xml:space="preserve">deň, </w:t>
              </w:r>
            </w:ins>
            <w:r w:rsidRPr="00385B43">
              <w:rPr>
                <w:rFonts w:ascii="Arial Narrow" w:hAnsi="Arial Narrow"/>
                <w:sz w:val="18"/>
                <w:szCs w:val="18"/>
              </w:rPr>
              <w:t>mesiac a rok ukončenia</w:t>
            </w:r>
            <w:r w:rsidR="00210E93">
              <w:rPr>
                <w:rFonts w:ascii="Arial Narrow" w:hAnsi="Arial Narrow"/>
                <w:sz w:val="18"/>
                <w:szCs w:val="18"/>
              </w:rPr>
              <w:t xml:space="preserve"> </w:t>
            </w:r>
            <w:del w:id="22" w:author="Autor">
              <w:r w:rsidR="00210E93" w:rsidDel="00C63727">
                <w:rPr>
                  <w:rFonts w:ascii="Arial Narrow" w:hAnsi="Arial Narrow"/>
                  <w:sz w:val="18"/>
                  <w:szCs w:val="18"/>
                </w:rPr>
                <w:delText>hlavnej</w:delText>
              </w:r>
              <w:r w:rsidRPr="00385B43" w:rsidDel="00C63727">
                <w:rPr>
                  <w:rFonts w:ascii="Arial Narrow" w:hAnsi="Arial Narrow"/>
                  <w:sz w:val="18"/>
                  <w:szCs w:val="18"/>
                </w:rPr>
                <w:delText xml:space="preserve"> aktivity</w:delText>
              </w:r>
            </w:del>
            <w:ins w:id="23" w:author="Autor">
              <w:r w:rsidR="00C63727">
                <w:rPr>
                  <w:rFonts w:ascii="Arial Narrow" w:hAnsi="Arial Narrow"/>
                  <w:sz w:val="18"/>
                  <w:szCs w:val="18"/>
                </w:rPr>
                <w:t>realizácie</w:t>
              </w:r>
            </w:ins>
            <w:r w:rsidRPr="00385B43">
              <w:rPr>
                <w:rFonts w:ascii="Arial Narrow" w:hAnsi="Arial Narrow"/>
                <w:sz w:val="18"/>
                <w:szCs w:val="18"/>
              </w:rPr>
              <w:t xml:space="preserve"> 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Content>
              <w:p w14:paraId="30E6A027" w14:textId="7350B20F"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19865970" w14:textId="77777777" w:rsidR="00E0609C" w:rsidRDefault="00E0609C" w:rsidP="00210E93">
            <w:pPr>
              <w:rPr>
                <w:rFonts w:ascii="Arial Narrow" w:hAnsi="Arial Narrow"/>
                <w:sz w:val="18"/>
                <w:szCs w:val="18"/>
              </w:rPr>
            </w:pPr>
          </w:p>
          <w:p w14:paraId="680B9FC9" w14:textId="37C1A3C2" w:rsidR="00204EA5" w:rsidRDefault="00204EA5" w:rsidP="00210E93">
            <w:pPr>
              <w:rPr>
                <w:rFonts w:ascii="Arial Narrow" w:hAnsi="Arial Narrow"/>
                <w:bCs/>
                <w:sz w:val="18"/>
                <w:szCs w:val="18"/>
              </w:rPr>
            </w:pPr>
            <w:r w:rsidRPr="00204EA5">
              <w:rPr>
                <w:rFonts w:ascii="Arial Narrow" w:hAnsi="Arial Narrow"/>
                <w:bCs/>
                <w:sz w:val="18"/>
                <w:szCs w:val="18"/>
              </w:rPr>
              <w:t xml:space="preserve">Žiadateľ je povinný ukončiť </w:t>
            </w:r>
            <w:del w:id="24" w:author="Autor">
              <w:r w:rsidRPr="00204EA5" w:rsidDel="00C63727">
                <w:rPr>
                  <w:rFonts w:ascii="Arial Narrow" w:hAnsi="Arial Narrow"/>
                  <w:bCs/>
                  <w:sz w:val="18"/>
                  <w:szCs w:val="18"/>
                </w:rPr>
                <w:delText xml:space="preserve">práce na </w:delText>
              </w:r>
            </w:del>
            <w:ins w:id="25" w:author="Autor">
              <w:r w:rsidR="00C63727">
                <w:rPr>
                  <w:rFonts w:ascii="Arial Narrow" w:hAnsi="Arial Narrow"/>
                  <w:bCs/>
                  <w:sz w:val="18"/>
                  <w:szCs w:val="18"/>
                </w:rPr>
                <w:t xml:space="preserve">realizáciu </w:t>
              </w:r>
            </w:ins>
            <w:r w:rsidRPr="00204EA5">
              <w:rPr>
                <w:rFonts w:ascii="Arial Narrow" w:hAnsi="Arial Narrow"/>
                <w:bCs/>
                <w:sz w:val="18"/>
                <w:szCs w:val="18"/>
              </w:rPr>
              <w:t>projekt</w:t>
            </w:r>
            <w:del w:id="26" w:author="Autor">
              <w:r w:rsidRPr="00204EA5" w:rsidDel="00C63727">
                <w:rPr>
                  <w:rFonts w:ascii="Arial Narrow" w:hAnsi="Arial Narrow"/>
                  <w:bCs/>
                  <w:sz w:val="18"/>
                  <w:szCs w:val="18"/>
                </w:rPr>
                <w:delText>e</w:delText>
              </w:r>
            </w:del>
            <w:ins w:id="27" w:author="Autor">
              <w:r w:rsidR="00C63727">
                <w:rPr>
                  <w:rFonts w:ascii="Arial Narrow" w:hAnsi="Arial Narrow"/>
                  <w:bCs/>
                  <w:sz w:val="18"/>
                  <w:szCs w:val="18"/>
                </w:rPr>
                <w:t>u</w:t>
              </w:r>
            </w:ins>
            <w:r w:rsidRPr="00204EA5">
              <w:rPr>
                <w:rFonts w:ascii="Arial Narrow" w:hAnsi="Arial Narrow"/>
                <w:bCs/>
                <w:sz w:val="18"/>
                <w:szCs w:val="18"/>
              </w:rPr>
              <w:t xml:space="preserve"> do 9 mesiacov od nadobudnutia účinnosti zmluvy o poskytnutí príspevku</w:t>
            </w:r>
            <w:ins w:id="28" w:author="Autor">
              <w:r w:rsidR="00C63727">
                <w:rPr>
                  <w:rFonts w:ascii="Arial Narrow" w:hAnsi="Arial Narrow"/>
                  <w:bCs/>
                  <w:sz w:val="18"/>
                  <w:szCs w:val="18"/>
                </w:rPr>
                <w:t xml:space="preserve">, najneskôr však do </w:t>
              </w:r>
            </w:ins>
            <w:r w:rsidRPr="00204EA5">
              <w:rPr>
                <w:rFonts w:ascii="Arial Narrow" w:hAnsi="Arial Narrow"/>
                <w:bCs/>
                <w:sz w:val="18"/>
                <w:szCs w:val="18"/>
              </w:rPr>
              <w:t>.</w:t>
            </w:r>
            <w:del w:id="29" w:author="Autor">
              <w:r w:rsidRPr="00204EA5" w:rsidDel="00C63727">
                <w:rPr>
                  <w:rFonts w:ascii="Arial Narrow" w:hAnsi="Arial Narrow"/>
                  <w:bCs/>
                  <w:sz w:val="18"/>
                  <w:szCs w:val="18"/>
                </w:rPr>
                <w:delText xml:space="preserve"> Zároveň je žiadateľ povinný zrealizovať hlavnú aktivitu projektu najneskôr do 30.6.2023.</w:delText>
              </w:r>
            </w:del>
            <w:ins w:id="30" w:author="Autor">
              <w:r w:rsidR="00C63727">
                <w:rPr>
                  <w:rFonts w:ascii="Arial Narrow" w:hAnsi="Arial Narrow"/>
                  <w:bCs/>
                  <w:sz w:val="18"/>
                  <w:szCs w:val="18"/>
                </w:rPr>
                <w:t>8. 12. 2023</w:t>
              </w:r>
            </w:ins>
          </w:p>
          <w:p w14:paraId="18C3226D" w14:textId="4717685D" w:rsidR="00E0609C" w:rsidRPr="00385B43" w:rsidRDefault="00E0609C" w:rsidP="00210E93">
            <w:pPr>
              <w:rPr>
                <w:rFonts w:ascii="Arial Narrow" w:hAnsi="Arial Narrow"/>
                <w:sz w:val="18"/>
                <w:szCs w:val="18"/>
              </w:rPr>
            </w:pP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8"/>
          <w:footerReference w:type="default" r:id="rId9"/>
          <w:headerReference w:type="first" r:id="rId10"/>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DB11A" w14:textId="0BE54838" w:rsidR="00993330" w:rsidRPr="00385B43" w:rsidRDefault="00993330" w:rsidP="00EE0CBE">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7721DE0B" w:rsidR="00E101A2" w:rsidRPr="00385B43" w:rsidRDefault="00E101A2" w:rsidP="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r>
              <w:rPr>
                <w:rFonts w:ascii="Arial Narrow" w:hAnsi="Arial Narrow"/>
                <w:sz w:val="18"/>
                <w:szCs w:val="18"/>
              </w:rPr>
              <w:t>Žiadateľ uvedie</w:t>
            </w:r>
            <w:ins w:id="31" w:author="Autor">
              <w:r w:rsidR="00572117">
                <w:rPr>
                  <w:rFonts w:ascii="Arial Narrow" w:hAnsi="Arial Narrow"/>
                  <w:sz w:val="18"/>
                  <w:szCs w:val="18"/>
                </w:rPr>
                <w:t xml:space="preserve"> k projektu</w:t>
              </w:r>
            </w:ins>
            <w:r>
              <w:rPr>
                <w:rFonts w:ascii="Arial Narrow" w:hAnsi="Arial Narrow"/>
                <w:sz w:val="18"/>
                <w:szCs w:val="18"/>
              </w:rPr>
              <w:t xml:space="preserve"> príslušný</w:t>
            </w:r>
            <w:ins w:id="32" w:author="Autor">
              <w:r w:rsidR="00572117">
                <w:rPr>
                  <w:rFonts w:ascii="Arial Narrow" w:hAnsi="Arial Narrow"/>
                  <w:sz w:val="18"/>
                  <w:szCs w:val="18"/>
                </w:rPr>
                <w:t xml:space="preserve"> adekvátny</w:t>
              </w:r>
            </w:ins>
            <w:r>
              <w:rPr>
                <w:rFonts w:ascii="Arial Narrow" w:hAnsi="Arial Narrow"/>
                <w:sz w:val="18"/>
                <w:szCs w:val="18"/>
              </w:rPr>
              <w:t xml:space="preserve"> kód </w:t>
            </w:r>
            <w:ins w:id="33" w:author="Autor">
              <w:r w:rsidR="00572117">
                <w:rPr>
                  <w:rFonts w:ascii="Arial Narrow" w:hAnsi="Arial Narrow"/>
                  <w:sz w:val="18"/>
                  <w:szCs w:val="18"/>
                </w:rPr>
                <w:t xml:space="preserve">a názov </w:t>
              </w:r>
            </w:ins>
            <w:r>
              <w:rPr>
                <w:rFonts w:ascii="Arial Narrow" w:hAnsi="Arial Narrow"/>
                <w:sz w:val="18"/>
                <w:szCs w:val="18"/>
              </w:rPr>
              <w:t>z</w:t>
            </w:r>
            <w:r w:rsidRPr="00E101A2">
              <w:rPr>
                <w:rFonts w:ascii="Arial Narrow" w:hAnsi="Arial Narrow"/>
                <w:sz w:val="18"/>
                <w:szCs w:val="18"/>
              </w:rPr>
              <w:t xml:space="preserve"> číselníka SK NACE (štatistická klasifikácia ekonomických činností SK NACE Rev. 2 podľa</w:t>
            </w:r>
            <w:r>
              <w:rPr>
                <w:rFonts w:ascii="Arial Narrow" w:hAnsi="Arial Narrow"/>
                <w:sz w:val="18"/>
                <w:szCs w:val="18"/>
              </w:rPr>
              <w:t xml:space="preserve"> </w:t>
            </w:r>
            <w:r w:rsidRPr="00E101A2">
              <w:rPr>
                <w:rFonts w:ascii="Arial Narrow" w:hAnsi="Arial Narrow"/>
                <w:sz w:val="18"/>
                <w:szCs w:val="18"/>
              </w:rPr>
              <w:t>Vyhlášky Štatistického úradu SR č. 306/2007 Z. z. z 18.6.2007)</w:t>
            </w:r>
            <w:r>
              <w:rPr>
                <w:rFonts w:ascii="Arial Narrow" w:hAnsi="Arial Narrow"/>
                <w:sz w:val="18"/>
                <w:szCs w:val="18"/>
              </w:rPr>
              <w:t>, zodpovedajúci činnosti, na ktorú je zameraný projekt</w:t>
            </w:r>
            <w:del w:id="34" w:author="Autor">
              <w:r w:rsidDel="00C63727">
                <w:rPr>
                  <w:rFonts w:ascii="Arial Narrow" w:hAnsi="Arial Narrow"/>
                  <w:sz w:val="18"/>
                  <w:szCs w:val="18"/>
                </w:rPr>
                <w:delText>u</w:delText>
              </w:r>
            </w:del>
            <w:r>
              <w:rPr>
                <w:rFonts w:ascii="Arial Narrow" w:hAnsi="Arial Narrow"/>
                <w:sz w:val="18"/>
                <w:szCs w:val="18"/>
              </w:rPr>
              <w:t>.</w:t>
            </w:r>
            <w:r w:rsidR="00525E76">
              <w:rPr>
                <w:rFonts w:ascii="Arial Narrow" w:hAnsi="Arial Narrow"/>
                <w:sz w:val="18"/>
                <w:szCs w:val="18"/>
              </w:rPr>
              <w:t xml:space="preserve"> SK NACE projektu uvádza žiadateľ na najnižšej možnej úrovni.</w:t>
            </w:r>
            <w:r>
              <w:rPr>
                <w:rFonts w:ascii="Arial Narrow" w:hAnsi="Arial Narrow"/>
                <w:sz w:val="18"/>
                <w:szCs w:val="18"/>
              </w:rPr>
              <w:t xml:space="preserve"> NACE kód projektu môže byť odlišný od kódu zodpovedajúcemu prevládajúcej činnosti žiadateľa</w:t>
            </w:r>
            <w:ins w:id="35" w:author="Autor">
              <w:r w:rsidR="00572117">
                <w:rPr>
                  <w:rFonts w:ascii="Arial Narrow" w:hAnsi="Arial Narrow"/>
                  <w:sz w:val="18"/>
                  <w:szCs w:val="18"/>
                </w:rPr>
                <w:t xml:space="preserve">, </w:t>
              </w:r>
              <w:proofErr w:type="spellStart"/>
              <w:r w:rsidR="00572117">
                <w:rPr>
                  <w:rFonts w:ascii="Arial Narrow" w:hAnsi="Arial Narrow"/>
                  <w:sz w:val="18"/>
                  <w:szCs w:val="18"/>
                </w:rPr>
                <w:t>t.j</w:t>
              </w:r>
              <w:proofErr w:type="spellEnd"/>
              <w:r w:rsidR="00572117">
                <w:rPr>
                  <w:rFonts w:ascii="Arial Narrow" w:hAnsi="Arial Narrow"/>
                  <w:sz w:val="18"/>
                  <w:szCs w:val="18"/>
                </w:rPr>
                <w:t>. ide o NACE projektu, nie žiadateľa.</w:t>
              </w:r>
            </w:ins>
            <w:r w:rsidRPr="00E101A2">
              <w:rPr>
                <w:rFonts w:ascii="Arial Narrow" w:hAnsi="Arial Narrow"/>
                <w:sz w:val="18"/>
                <w:szCs w:val="18"/>
              </w:rPr>
              <w:t xml:space="preserve">. </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490E4448"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541E65">
                  <w:rPr>
                    <w:rFonts w:ascii="Arial" w:hAnsi="Arial" w:cs="Arial"/>
                    <w:sz w:val="22"/>
                  </w:rPr>
                  <w:t>A1 Podpora podnikania a inovácií</w:t>
                </w:r>
              </w:sdtContent>
            </w:sdt>
          </w:p>
        </w:tc>
      </w:tr>
      <w:tr w:rsidR="00F11710" w:rsidRPr="00385B43" w14:paraId="1475BF6F" w14:textId="77777777" w:rsidTr="007D6358">
        <w:trPr>
          <w:trHeight w:val="203"/>
        </w:trPr>
        <w:tc>
          <w:tcPr>
            <w:tcW w:w="14601" w:type="dxa"/>
            <w:gridSpan w:val="7"/>
            <w:vAlign w:val="center"/>
            <w:hideMark/>
          </w:tcPr>
          <w:p w14:paraId="39553241" w14:textId="57DB52C5"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003879C1">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ins w:id="36" w:author="Autor">
              <w:r w:rsidR="00572117">
                <w:rPr>
                  <w:rFonts w:ascii="Arial Narrow" w:hAnsi="Arial Narrow"/>
                  <w:sz w:val="18"/>
                  <w:szCs w:val="18"/>
                </w:rPr>
                <w:t xml:space="preserve"> Definície a bližšie informácie k merateľným ukazovateľom sú uvedené v prílohe č. 3 výzvy.</w:t>
              </w:r>
            </w:ins>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F11710" w:rsidRPr="00385B43" w14:paraId="563945D3" w14:textId="77777777" w:rsidTr="00B51F3B">
        <w:trPr>
          <w:trHeight w:val="76"/>
        </w:trPr>
        <w:tc>
          <w:tcPr>
            <w:tcW w:w="2433" w:type="dxa"/>
            <w:gridSpan w:val="2"/>
            <w:tcBorders>
              <w:bottom w:val="single" w:sz="4" w:space="0" w:color="auto"/>
            </w:tcBorders>
          </w:tcPr>
          <w:p w14:paraId="66DAE3B9" w14:textId="77777777" w:rsidR="00C7292C" w:rsidRDefault="00C7292C" w:rsidP="00F11710">
            <w:pPr>
              <w:jc w:val="center"/>
              <w:rPr>
                <w:rFonts w:ascii="Arial Narrow" w:hAnsi="Arial Narrow" w:cstheme="minorHAnsi"/>
                <w:color w:val="000000" w:themeColor="text1"/>
                <w:sz w:val="18"/>
                <w:szCs w:val="18"/>
              </w:rPr>
            </w:pPr>
          </w:p>
          <w:p w14:paraId="62DB11D6" w14:textId="3A9AFCA4" w:rsidR="00F11710" w:rsidRPr="007144ED" w:rsidRDefault="007144ED" w:rsidP="005E3B18">
            <w:pPr>
              <w:jc w:val="left"/>
              <w:rPr>
                <w:rFonts w:ascii="Arial Narrow" w:hAnsi="Arial Narrow"/>
                <w:sz w:val="18"/>
                <w:szCs w:val="18"/>
                <w:highlight w:val="yellow"/>
              </w:rPr>
            </w:pPr>
            <w:r w:rsidRPr="007144ED">
              <w:rPr>
                <w:rFonts w:ascii="Arial Narrow" w:hAnsi="Arial Narrow" w:cstheme="minorHAnsi"/>
                <w:color w:val="000000" w:themeColor="text1"/>
                <w:sz w:val="18"/>
                <w:szCs w:val="18"/>
              </w:rPr>
              <w:t>A103</w:t>
            </w:r>
          </w:p>
        </w:tc>
        <w:tc>
          <w:tcPr>
            <w:tcW w:w="2434" w:type="dxa"/>
            <w:tcBorders>
              <w:bottom w:val="single" w:sz="4" w:space="0" w:color="auto"/>
            </w:tcBorders>
          </w:tcPr>
          <w:p w14:paraId="5DCD267F" w14:textId="77777777" w:rsidR="005E3B18" w:rsidRDefault="005E3B18" w:rsidP="00F11710">
            <w:pPr>
              <w:jc w:val="center"/>
              <w:rPr>
                <w:rFonts w:ascii="Arial Narrow" w:hAnsi="Arial Narrow" w:cstheme="minorHAnsi"/>
                <w:color w:val="000000" w:themeColor="text1"/>
                <w:sz w:val="18"/>
                <w:szCs w:val="18"/>
              </w:rPr>
            </w:pPr>
          </w:p>
          <w:p w14:paraId="0948197C" w14:textId="5090CB1E" w:rsidR="00F11710" w:rsidRPr="007144ED" w:rsidRDefault="007144ED" w:rsidP="005E3B18">
            <w:pPr>
              <w:jc w:val="left"/>
              <w:rPr>
                <w:rFonts w:ascii="Arial Narrow" w:hAnsi="Arial Narrow"/>
                <w:sz w:val="18"/>
                <w:szCs w:val="18"/>
                <w:highlight w:val="yellow"/>
              </w:rPr>
            </w:pPr>
            <w:r w:rsidRPr="007144ED">
              <w:rPr>
                <w:rFonts w:ascii="Arial Narrow" w:hAnsi="Arial Narrow" w:cstheme="minorHAnsi"/>
                <w:color w:val="000000" w:themeColor="text1"/>
                <w:sz w:val="18"/>
                <w:szCs w:val="18"/>
              </w:rPr>
              <w:t>Počet podnikov, ktorým sa poskytuje podpora</w:t>
            </w:r>
          </w:p>
        </w:tc>
        <w:tc>
          <w:tcPr>
            <w:tcW w:w="2433" w:type="dxa"/>
            <w:tcBorders>
              <w:bottom w:val="single" w:sz="4" w:space="0" w:color="auto"/>
            </w:tcBorders>
          </w:tcPr>
          <w:p w14:paraId="2928729F" w14:textId="77777777" w:rsidR="005E3B18" w:rsidRDefault="005E3B18" w:rsidP="00F11710">
            <w:pPr>
              <w:jc w:val="center"/>
              <w:rPr>
                <w:rFonts w:ascii="Arial Narrow" w:hAnsi="Arial Narrow"/>
                <w:sz w:val="18"/>
                <w:szCs w:val="18"/>
                <w:highlight w:val="yellow"/>
              </w:rPr>
            </w:pPr>
          </w:p>
          <w:p w14:paraId="2E065C40" w14:textId="6E30D84A" w:rsidR="005E3B18" w:rsidRPr="007144ED" w:rsidRDefault="00C740B6" w:rsidP="00AA514B">
            <w:pPr>
              <w:jc w:val="center"/>
              <w:rPr>
                <w:rFonts w:ascii="Arial Narrow" w:hAnsi="Arial Narrow"/>
                <w:sz w:val="18"/>
                <w:szCs w:val="18"/>
                <w:highlight w:val="yellow"/>
              </w:rPr>
            </w:pPr>
            <w:r>
              <w:rPr>
                <w:rFonts w:ascii="Arial Narrow" w:hAnsi="Arial Narrow" w:cstheme="minorHAnsi"/>
                <w:color w:val="000000" w:themeColor="text1"/>
                <w:sz w:val="18"/>
                <w:szCs w:val="18"/>
              </w:rPr>
              <w:t>p</w:t>
            </w:r>
            <w:r w:rsidR="005E3B18" w:rsidRPr="005E3B18">
              <w:rPr>
                <w:rFonts w:ascii="Arial Narrow" w:hAnsi="Arial Narrow" w:cstheme="minorHAnsi"/>
                <w:color w:val="000000" w:themeColor="text1"/>
                <w:sz w:val="18"/>
                <w:szCs w:val="18"/>
              </w:rPr>
              <w:t>odniky</w:t>
            </w:r>
          </w:p>
        </w:tc>
        <w:tc>
          <w:tcPr>
            <w:tcW w:w="2434" w:type="dxa"/>
            <w:tcBorders>
              <w:bottom w:val="single" w:sz="4" w:space="0" w:color="auto"/>
            </w:tcBorders>
          </w:tcPr>
          <w:p w14:paraId="33B8FED1" w14:textId="77777777" w:rsidR="005E3B18" w:rsidRDefault="005E3B18" w:rsidP="00F11710">
            <w:pPr>
              <w:jc w:val="center"/>
              <w:rPr>
                <w:rFonts w:ascii="Arial Narrow" w:hAnsi="Arial Narrow"/>
                <w:sz w:val="18"/>
                <w:szCs w:val="18"/>
              </w:rPr>
            </w:pPr>
          </w:p>
          <w:p w14:paraId="450DD18D" w14:textId="71DFD9F2" w:rsidR="00F11710" w:rsidRPr="007144ED" w:rsidRDefault="00F11710" w:rsidP="00C740B6">
            <w:pPr>
              <w:jc w:val="left"/>
              <w:rPr>
                <w:rFonts w:ascii="Arial Narrow" w:hAnsi="Arial Narrow"/>
                <w:sz w:val="18"/>
                <w:szCs w:val="18"/>
              </w:rPr>
            </w:pPr>
            <w:r w:rsidRPr="007144ED">
              <w:rPr>
                <w:rFonts w:ascii="Arial Narrow" w:hAnsi="Arial Narrow"/>
                <w:sz w:val="18"/>
                <w:szCs w:val="18"/>
              </w:rPr>
              <w:t xml:space="preserve">uvedie </w:t>
            </w:r>
            <w:r w:rsidR="00CE63F5" w:rsidRPr="007144ED">
              <w:rPr>
                <w:rFonts w:ascii="Arial Narrow" w:hAnsi="Arial Narrow"/>
                <w:sz w:val="18"/>
                <w:szCs w:val="18"/>
              </w:rPr>
              <w:t xml:space="preserve">žiadateľ </w:t>
            </w:r>
            <w:r w:rsidRPr="007144ED">
              <w:rPr>
                <w:rFonts w:ascii="Arial Narrow" w:hAnsi="Arial Narrow"/>
                <w:sz w:val="18"/>
                <w:szCs w:val="18"/>
              </w:rPr>
              <w:t>podľa príspevku projektu k plneniu merateľného ukazovateľa</w:t>
            </w:r>
          </w:p>
        </w:tc>
        <w:tc>
          <w:tcPr>
            <w:tcW w:w="2433" w:type="dxa"/>
            <w:tcBorders>
              <w:bottom w:val="single" w:sz="4" w:space="0" w:color="auto"/>
            </w:tcBorders>
          </w:tcPr>
          <w:p w14:paraId="468FA6D8" w14:textId="77777777" w:rsidR="00C740B6" w:rsidRDefault="00C740B6" w:rsidP="00AA514B">
            <w:pPr>
              <w:jc w:val="center"/>
              <w:rPr>
                <w:rFonts w:ascii="Arial Narrow" w:hAnsi="Arial Narrow" w:cstheme="minorHAnsi"/>
                <w:color w:val="000000" w:themeColor="text1"/>
                <w:sz w:val="18"/>
                <w:szCs w:val="18"/>
              </w:rPr>
            </w:pPr>
          </w:p>
          <w:p w14:paraId="3E2CE0F2" w14:textId="3743FEB8" w:rsidR="00F11710" w:rsidRPr="00C740B6" w:rsidRDefault="00C740B6" w:rsidP="00AA514B">
            <w:pPr>
              <w:jc w:val="center"/>
              <w:rPr>
                <w:rFonts w:ascii="Arial Narrow" w:hAnsi="Arial Narrow" w:cstheme="minorHAnsi"/>
                <w:color w:val="000000" w:themeColor="text1"/>
                <w:sz w:val="18"/>
                <w:szCs w:val="18"/>
              </w:rPr>
            </w:pPr>
            <w:r w:rsidRPr="00C740B6">
              <w:rPr>
                <w:rFonts w:ascii="Arial Narrow" w:hAnsi="Arial Narrow" w:cstheme="minorHAnsi"/>
                <w:color w:val="000000" w:themeColor="text1"/>
                <w:sz w:val="18"/>
                <w:szCs w:val="18"/>
              </w:rPr>
              <w:t>bez príznaku</w:t>
            </w:r>
          </w:p>
        </w:tc>
        <w:tc>
          <w:tcPr>
            <w:tcW w:w="2434" w:type="dxa"/>
            <w:tcBorders>
              <w:bottom w:val="single" w:sz="4" w:space="0" w:color="auto"/>
            </w:tcBorders>
          </w:tcPr>
          <w:p w14:paraId="7FAEB08C" w14:textId="77777777" w:rsidR="00C740B6" w:rsidRDefault="00C740B6" w:rsidP="00AA514B">
            <w:pPr>
              <w:jc w:val="center"/>
              <w:rPr>
                <w:rFonts w:ascii="Arial Narrow" w:hAnsi="Arial Narrow" w:cstheme="minorHAnsi"/>
                <w:color w:val="000000" w:themeColor="text1"/>
                <w:sz w:val="18"/>
                <w:szCs w:val="18"/>
              </w:rPr>
            </w:pPr>
          </w:p>
          <w:p w14:paraId="5ABE6BC5" w14:textId="100089AF" w:rsidR="00F11710" w:rsidRPr="00C740B6" w:rsidRDefault="00C740B6" w:rsidP="00AA514B">
            <w:pPr>
              <w:jc w:val="center"/>
              <w:rPr>
                <w:rFonts w:ascii="Arial Narrow" w:hAnsi="Arial Narrow" w:cstheme="minorHAnsi"/>
                <w:color w:val="000000" w:themeColor="text1"/>
                <w:sz w:val="18"/>
                <w:szCs w:val="18"/>
              </w:rPr>
            </w:pPr>
            <w:r w:rsidRPr="00C740B6">
              <w:rPr>
                <w:rFonts w:ascii="Arial Narrow" w:hAnsi="Arial Narrow" w:cstheme="minorHAnsi"/>
                <w:color w:val="000000" w:themeColor="text1"/>
                <w:sz w:val="18"/>
                <w:szCs w:val="18"/>
              </w:rPr>
              <w:t>UR, RMŽaND</w:t>
            </w:r>
          </w:p>
        </w:tc>
      </w:tr>
      <w:tr w:rsidR="00AA514B" w:rsidRPr="00385B43" w14:paraId="75746393" w14:textId="77777777" w:rsidTr="00B51F3B">
        <w:trPr>
          <w:trHeight w:val="76"/>
        </w:trPr>
        <w:tc>
          <w:tcPr>
            <w:tcW w:w="2433" w:type="dxa"/>
            <w:gridSpan w:val="2"/>
            <w:tcBorders>
              <w:bottom w:val="single" w:sz="4" w:space="0" w:color="auto"/>
            </w:tcBorders>
          </w:tcPr>
          <w:p w14:paraId="22D374F1" w14:textId="17266CD2" w:rsidR="00AA514B" w:rsidRDefault="00AA514B" w:rsidP="00AA514B">
            <w:pPr>
              <w:jc w:val="left"/>
              <w:rPr>
                <w:rFonts w:ascii="Arial Narrow" w:hAnsi="Arial Narrow" w:cstheme="minorHAnsi"/>
                <w:color w:val="000000" w:themeColor="text1"/>
                <w:sz w:val="18"/>
                <w:szCs w:val="18"/>
              </w:rPr>
            </w:pPr>
            <w:r w:rsidRPr="00AA514B">
              <w:rPr>
                <w:rFonts w:ascii="Arial Narrow" w:hAnsi="Arial Narrow" w:cstheme="minorHAnsi"/>
                <w:color w:val="000000" w:themeColor="text1"/>
                <w:sz w:val="18"/>
                <w:szCs w:val="18"/>
              </w:rPr>
              <w:t>A104</w:t>
            </w:r>
          </w:p>
        </w:tc>
        <w:tc>
          <w:tcPr>
            <w:tcW w:w="2434" w:type="dxa"/>
            <w:tcBorders>
              <w:bottom w:val="single" w:sz="4" w:space="0" w:color="auto"/>
            </w:tcBorders>
          </w:tcPr>
          <w:p w14:paraId="253A18FE" w14:textId="38297E3E" w:rsidR="00AA514B" w:rsidRDefault="00AA514B" w:rsidP="00AA514B">
            <w:pPr>
              <w:jc w:val="left"/>
              <w:rPr>
                <w:rFonts w:ascii="Arial Narrow" w:hAnsi="Arial Narrow" w:cstheme="minorHAnsi"/>
                <w:color w:val="000000" w:themeColor="text1"/>
                <w:sz w:val="18"/>
                <w:szCs w:val="18"/>
              </w:rPr>
            </w:pPr>
            <w:r w:rsidRPr="00AA514B">
              <w:rPr>
                <w:rFonts w:ascii="Arial Narrow" w:hAnsi="Arial Narrow" w:cstheme="minorHAnsi"/>
                <w:color w:val="000000" w:themeColor="text1"/>
                <w:sz w:val="18"/>
                <w:szCs w:val="18"/>
              </w:rPr>
              <w:t>Počet vytvorených pracovných miest</w:t>
            </w:r>
          </w:p>
        </w:tc>
        <w:tc>
          <w:tcPr>
            <w:tcW w:w="2433" w:type="dxa"/>
            <w:tcBorders>
              <w:bottom w:val="single" w:sz="4" w:space="0" w:color="auto"/>
            </w:tcBorders>
          </w:tcPr>
          <w:p w14:paraId="40DDA123" w14:textId="5C075F42" w:rsidR="00AA514B" w:rsidRPr="00AA514B" w:rsidRDefault="00AA514B" w:rsidP="00AA514B">
            <w:pPr>
              <w:jc w:val="center"/>
              <w:rPr>
                <w:rFonts w:ascii="Arial Narrow" w:hAnsi="Arial Narrow" w:cstheme="minorHAnsi"/>
                <w:color w:val="000000" w:themeColor="text1"/>
                <w:sz w:val="18"/>
                <w:szCs w:val="18"/>
              </w:rPr>
            </w:pPr>
            <w:r w:rsidRPr="00AA514B">
              <w:rPr>
                <w:rFonts w:ascii="Arial Narrow" w:hAnsi="Arial Narrow" w:cstheme="minorHAnsi"/>
                <w:color w:val="000000" w:themeColor="text1"/>
                <w:sz w:val="18"/>
                <w:szCs w:val="18"/>
              </w:rPr>
              <w:t>FTE</w:t>
            </w:r>
          </w:p>
        </w:tc>
        <w:tc>
          <w:tcPr>
            <w:tcW w:w="2434" w:type="dxa"/>
            <w:tcBorders>
              <w:bottom w:val="single" w:sz="4" w:space="0" w:color="auto"/>
            </w:tcBorders>
          </w:tcPr>
          <w:p w14:paraId="281AC08E" w14:textId="77777777" w:rsidR="00AA514B" w:rsidRPr="00AA514B" w:rsidRDefault="00AA514B" w:rsidP="00AA514B">
            <w:pPr>
              <w:jc w:val="left"/>
              <w:rPr>
                <w:rFonts w:ascii="Arial Narrow" w:hAnsi="Arial Narrow" w:cstheme="minorHAnsi"/>
                <w:color w:val="000000" w:themeColor="text1"/>
                <w:sz w:val="18"/>
                <w:szCs w:val="18"/>
              </w:rPr>
            </w:pPr>
            <w:r w:rsidRPr="00AA514B">
              <w:rPr>
                <w:rFonts w:ascii="Arial Narrow" w:hAnsi="Arial Narrow" w:cstheme="minorHAnsi"/>
                <w:color w:val="000000" w:themeColor="text1"/>
                <w:sz w:val="18"/>
                <w:szCs w:val="18"/>
              </w:rPr>
              <w:t>uvedie žiadateľ podľa príspevku projektu k plneniu merateľného ukazovateľa</w:t>
            </w:r>
          </w:p>
          <w:p w14:paraId="117BA5E4" w14:textId="7E4B4172" w:rsidR="00AA514B" w:rsidRPr="00AA514B" w:rsidRDefault="00AA514B" w:rsidP="00AA514B">
            <w:pPr>
              <w:jc w:val="left"/>
              <w:rPr>
                <w:rFonts w:ascii="Arial Narrow" w:hAnsi="Arial Narrow" w:cstheme="minorHAnsi"/>
                <w:color w:val="000000" w:themeColor="text1"/>
                <w:sz w:val="18"/>
                <w:szCs w:val="18"/>
              </w:rPr>
            </w:pPr>
          </w:p>
        </w:tc>
        <w:tc>
          <w:tcPr>
            <w:tcW w:w="2433" w:type="dxa"/>
            <w:tcBorders>
              <w:bottom w:val="single" w:sz="4" w:space="0" w:color="auto"/>
            </w:tcBorders>
          </w:tcPr>
          <w:p w14:paraId="5D2B909E" w14:textId="77777777" w:rsidR="00AA514B" w:rsidRDefault="00AA514B" w:rsidP="00AA514B">
            <w:pPr>
              <w:jc w:val="center"/>
              <w:rPr>
                <w:rFonts w:ascii="Arial Narrow" w:hAnsi="Arial Narrow" w:cstheme="minorHAnsi"/>
                <w:color w:val="000000" w:themeColor="text1"/>
                <w:sz w:val="18"/>
                <w:szCs w:val="18"/>
              </w:rPr>
            </w:pPr>
          </w:p>
          <w:p w14:paraId="4F97DE10" w14:textId="6B57EC97" w:rsidR="00AA514B" w:rsidRDefault="00AA514B" w:rsidP="00AA514B">
            <w:pPr>
              <w:jc w:val="center"/>
              <w:rPr>
                <w:rFonts w:ascii="Arial Narrow" w:hAnsi="Arial Narrow" w:cstheme="minorHAnsi"/>
                <w:color w:val="000000" w:themeColor="text1"/>
                <w:sz w:val="18"/>
                <w:szCs w:val="18"/>
              </w:rPr>
            </w:pPr>
            <w:r w:rsidRPr="00C740B6">
              <w:rPr>
                <w:rFonts w:ascii="Arial Narrow" w:hAnsi="Arial Narrow" w:cstheme="minorHAnsi"/>
                <w:color w:val="000000" w:themeColor="text1"/>
                <w:sz w:val="18"/>
                <w:szCs w:val="18"/>
              </w:rPr>
              <w:t>bez príznaku</w:t>
            </w:r>
          </w:p>
        </w:tc>
        <w:tc>
          <w:tcPr>
            <w:tcW w:w="2434" w:type="dxa"/>
            <w:tcBorders>
              <w:bottom w:val="single" w:sz="4" w:space="0" w:color="auto"/>
            </w:tcBorders>
          </w:tcPr>
          <w:p w14:paraId="271C4BFA" w14:textId="77777777" w:rsidR="00AA514B" w:rsidRDefault="00AA514B" w:rsidP="00AA514B">
            <w:pPr>
              <w:jc w:val="center"/>
              <w:rPr>
                <w:rFonts w:ascii="Arial Narrow" w:hAnsi="Arial Narrow" w:cstheme="minorHAnsi"/>
                <w:color w:val="000000" w:themeColor="text1"/>
                <w:sz w:val="18"/>
                <w:szCs w:val="18"/>
              </w:rPr>
            </w:pPr>
          </w:p>
          <w:p w14:paraId="102EFB89" w14:textId="039B77B0" w:rsidR="00AA514B" w:rsidRDefault="00AA514B" w:rsidP="00AA514B">
            <w:pPr>
              <w:jc w:val="center"/>
              <w:rPr>
                <w:rFonts w:ascii="Arial Narrow" w:hAnsi="Arial Narrow" w:cstheme="minorHAnsi"/>
                <w:color w:val="000000" w:themeColor="text1"/>
                <w:sz w:val="18"/>
                <w:szCs w:val="18"/>
              </w:rPr>
            </w:pPr>
            <w:r w:rsidRPr="00C740B6">
              <w:rPr>
                <w:rFonts w:ascii="Arial Narrow" w:hAnsi="Arial Narrow" w:cstheme="minorHAnsi"/>
                <w:color w:val="000000" w:themeColor="text1"/>
                <w:sz w:val="18"/>
                <w:szCs w:val="18"/>
              </w:rPr>
              <w:t>UR, RMŽaND</w:t>
            </w:r>
          </w:p>
        </w:tc>
      </w:tr>
      <w:tr w:rsidR="00AA514B" w:rsidRPr="00385B43" w14:paraId="46D6DE13" w14:textId="77777777" w:rsidTr="00B51F3B">
        <w:trPr>
          <w:trHeight w:val="76"/>
        </w:trPr>
        <w:tc>
          <w:tcPr>
            <w:tcW w:w="2433" w:type="dxa"/>
            <w:gridSpan w:val="2"/>
            <w:tcBorders>
              <w:bottom w:val="single" w:sz="4" w:space="0" w:color="auto"/>
            </w:tcBorders>
          </w:tcPr>
          <w:p w14:paraId="0933F730" w14:textId="49157BE5" w:rsidR="00AA514B" w:rsidRPr="00AA514B" w:rsidRDefault="00AA514B" w:rsidP="00AA514B">
            <w:pPr>
              <w:jc w:val="left"/>
              <w:rPr>
                <w:rFonts w:ascii="Arial Narrow" w:hAnsi="Arial Narrow" w:cstheme="minorHAnsi"/>
                <w:color w:val="000000" w:themeColor="text1"/>
                <w:sz w:val="18"/>
                <w:szCs w:val="18"/>
              </w:rPr>
            </w:pPr>
            <w:r w:rsidRPr="00AA514B">
              <w:rPr>
                <w:rFonts w:ascii="Arial Narrow" w:hAnsi="Arial Narrow" w:cstheme="minorHAnsi"/>
                <w:color w:val="000000" w:themeColor="text1"/>
                <w:sz w:val="18"/>
                <w:szCs w:val="18"/>
              </w:rPr>
              <w:t>A101</w:t>
            </w:r>
          </w:p>
        </w:tc>
        <w:tc>
          <w:tcPr>
            <w:tcW w:w="2434" w:type="dxa"/>
            <w:tcBorders>
              <w:bottom w:val="single" w:sz="4" w:space="0" w:color="auto"/>
            </w:tcBorders>
          </w:tcPr>
          <w:p w14:paraId="299EA922" w14:textId="583EE3EB" w:rsidR="00AA514B" w:rsidRPr="00AA514B" w:rsidRDefault="00AA514B" w:rsidP="00AA514B">
            <w:pPr>
              <w:jc w:val="left"/>
              <w:rPr>
                <w:rFonts w:ascii="Arial Narrow" w:hAnsi="Arial Narrow" w:cstheme="minorHAnsi"/>
                <w:color w:val="000000" w:themeColor="text1"/>
                <w:sz w:val="18"/>
                <w:szCs w:val="18"/>
              </w:rPr>
            </w:pPr>
            <w:r w:rsidRPr="00AA514B">
              <w:rPr>
                <w:rFonts w:ascii="Arial Narrow" w:hAnsi="Arial Narrow" w:cstheme="minorHAnsi"/>
                <w:color w:val="000000" w:themeColor="text1"/>
                <w:sz w:val="18"/>
                <w:szCs w:val="18"/>
              </w:rPr>
              <w:t>Počet produktov, ktoré sú pre firmu nové</w:t>
            </w:r>
          </w:p>
        </w:tc>
        <w:tc>
          <w:tcPr>
            <w:tcW w:w="2433" w:type="dxa"/>
            <w:tcBorders>
              <w:bottom w:val="single" w:sz="4" w:space="0" w:color="auto"/>
            </w:tcBorders>
          </w:tcPr>
          <w:p w14:paraId="6A235EA5" w14:textId="77777777" w:rsidR="00AA514B" w:rsidRDefault="00AA514B" w:rsidP="00AA514B">
            <w:pPr>
              <w:jc w:val="center"/>
              <w:rPr>
                <w:rFonts w:ascii="Arial Narrow" w:hAnsi="Arial Narrow" w:cstheme="minorHAnsi"/>
                <w:color w:val="000000" w:themeColor="text1"/>
                <w:sz w:val="18"/>
                <w:szCs w:val="18"/>
              </w:rPr>
            </w:pPr>
          </w:p>
          <w:p w14:paraId="46CB35C6" w14:textId="3FD1AE95" w:rsidR="00AA514B" w:rsidRPr="00AA514B" w:rsidRDefault="00AA514B" w:rsidP="00AA514B">
            <w:pPr>
              <w:jc w:val="center"/>
              <w:rPr>
                <w:rFonts w:ascii="Arial Narrow" w:hAnsi="Arial Narrow" w:cstheme="minorHAnsi"/>
                <w:color w:val="000000" w:themeColor="text1"/>
                <w:sz w:val="18"/>
                <w:szCs w:val="18"/>
              </w:rPr>
            </w:pPr>
            <w:r>
              <w:rPr>
                <w:rFonts w:ascii="Arial Narrow" w:hAnsi="Arial Narrow" w:cstheme="minorHAnsi"/>
                <w:color w:val="000000" w:themeColor="text1"/>
                <w:sz w:val="18"/>
                <w:szCs w:val="18"/>
              </w:rPr>
              <w:t>počet</w:t>
            </w:r>
          </w:p>
        </w:tc>
        <w:tc>
          <w:tcPr>
            <w:tcW w:w="2434" w:type="dxa"/>
            <w:tcBorders>
              <w:bottom w:val="single" w:sz="4" w:space="0" w:color="auto"/>
            </w:tcBorders>
          </w:tcPr>
          <w:p w14:paraId="17196F23" w14:textId="77777777" w:rsidR="00AA514B" w:rsidRDefault="00AA514B" w:rsidP="00AA514B">
            <w:pPr>
              <w:jc w:val="center"/>
              <w:rPr>
                <w:rFonts w:ascii="Arial Narrow" w:hAnsi="Arial Narrow"/>
                <w:sz w:val="18"/>
                <w:szCs w:val="18"/>
              </w:rPr>
            </w:pPr>
          </w:p>
          <w:p w14:paraId="7CDABE26" w14:textId="45C94E2F" w:rsidR="00AA514B" w:rsidRPr="00AA514B" w:rsidRDefault="00AA514B" w:rsidP="00AA514B">
            <w:pPr>
              <w:jc w:val="left"/>
              <w:rPr>
                <w:rFonts w:ascii="Arial Narrow" w:hAnsi="Arial Narrow" w:cstheme="minorHAnsi"/>
                <w:color w:val="000000" w:themeColor="text1"/>
                <w:sz w:val="18"/>
                <w:szCs w:val="18"/>
              </w:rPr>
            </w:pPr>
            <w:r w:rsidRPr="007144ED">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56C92AF4" w14:textId="77777777" w:rsidR="00AA514B" w:rsidRDefault="00AA514B" w:rsidP="00AA514B">
            <w:pPr>
              <w:jc w:val="center"/>
              <w:rPr>
                <w:rFonts w:ascii="Arial Narrow" w:hAnsi="Arial Narrow" w:cstheme="minorHAnsi"/>
                <w:color w:val="000000" w:themeColor="text1"/>
                <w:sz w:val="18"/>
                <w:szCs w:val="18"/>
              </w:rPr>
            </w:pPr>
          </w:p>
          <w:p w14:paraId="6EBDB41C" w14:textId="7E81B039" w:rsidR="00AA514B" w:rsidRDefault="00AA514B" w:rsidP="00AA514B">
            <w:pPr>
              <w:jc w:val="center"/>
              <w:rPr>
                <w:rFonts w:ascii="Arial Narrow" w:hAnsi="Arial Narrow" w:cstheme="minorHAnsi"/>
                <w:color w:val="000000" w:themeColor="text1"/>
                <w:sz w:val="18"/>
                <w:szCs w:val="18"/>
              </w:rPr>
            </w:pPr>
            <w:r w:rsidRPr="00C740B6">
              <w:rPr>
                <w:rFonts w:ascii="Arial Narrow" w:hAnsi="Arial Narrow" w:cstheme="minorHAnsi"/>
                <w:color w:val="000000" w:themeColor="text1"/>
                <w:sz w:val="18"/>
                <w:szCs w:val="18"/>
              </w:rPr>
              <w:t>bez príznaku</w:t>
            </w:r>
          </w:p>
        </w:tc>
        <w:tc>
          <w:tcPr>
            <w:tcW w:w="2434" w:type="dxa"/>
            <w:tcBorders>
              <w:bottom w:val="single" w:sz="4" w:space="0" w:color="auto"/>
            </w:tcBorders>
          </w:tcPr>
          <w:p w14:paraId="505275E3" w14:textId="77777777" w:rsidR="00AA514B" w:rsidRDefault="00AA514B" w:rsidP="00AA514B">
            <w:pPr>
              <w:jc w:val="center"/>
              <w:rPr>
                <w:rFonts w:ascii="Arial Narrow" w:hAnsi="Arial Narrow" w:cstheme="minorHAnsi"/>
                <w:color w:val="000000" w:themeColor="text1"/>
                <w:sz w:val="18"/>
                <w:szCs w:val="18"/>
              </w:rPr>
            </w:pPr>
          </w:p>
          <w:p w14:paraId="7EB37D32" w14:textId="068176FC" w:rsidR="00AA514B" w:rsidRDefault="00AA514B" w:rsidP="00AA514B">
            <w:pPr>
              <w:jc w:val="center"/>
              <w:rPr>
                <w:rFonts w:ascii="Arial Narrow" w:hAnsi="Arial Narrow" w:cstheme="minorHAnsi"/>
                <w:color w:val="000000" w:themeColor="text1"/>
                <w:sz w:val="18"/>
                <w:szCs w:val="18"/>
              </w:rPr>
            </w:pPr>
            <w:r w:rsidRPr="00C740B6">
              <w:rPr>
                <w:rFonts w:ascii="Arial Narrow" w:hAnsi="Arial Narrow" w:cstheme="minorHAnsi"/>
                <w:color w:val="000000" w:themeColor="text1"/>
                <w:sz w:val="18"/>
                <w:szCs w:val="18"/>
              </w:rPr>
              <w:t>UR, RMŽaND</w:t>
            </w:r>
          </w:p>
        </w:tc>
      </w:tr>
      <w:tr w:rsidR="00AA514B" w:rsidRPr="00385B43" w14:paraId="5AC54265" w14:textId="77777777" w:rsidTr="00B51F3B">
        <w:trPr>
          <w:trHeight w:val="76"/>
        </w:trPr>
        <w:tc>
          <w:tcPr>
            <w:tcW w:w="2433" w:type="dxa"/>
            <w:gridSpan w:val="2"/>
            <w:tcBorders>
              <w:bottom w:val="single" w:sz="4" w:space="0" w:color="auto"/>
            </w:tcBorders>
          </w:tcPr>
          <w:p w14:paraId="61257E71" w14:textId="7FBAA581" w:rsidR="00AA514B" w:rsidRPr="00AA514B" w:rsidRDefault="00AA514B" w:rsidP="00AA514B">
            <w:pPr>
              <w:jc w:val="left"/>
              <w:rPr>
                <w:rFonts w:ascii="Arial Narrow" w:hAnsi="Arial Narrow" w:cstheme="minorHAnsi"/>
                <w:color w:val="000000" w:themeColor="text1"/>
                <w:sz w:val="18"/>
                <w:szCs w:val="18"/>
              </w:rPr>
            </w:pPr>
            <w:r w:rsidRPr="00AA514B">
              <w:rPr>
                <w:rFonts w:ascii="Arial Narrow" w:hAnsi="Arial Narrow" w:cstheme="minorHAnsi"/>
                <w:color w:val="000000" w:themeColor="text1"/>
                <w:sz w:val="18"/>
                <w:szCs w:val="18"/>
              </w:rPr>
              <w:t>A102</w:t>
            </w:r>
          </w:p>
        </w:tc>
        <w:tc>
          <w:tcPr>
            <w:tcW w:w="2434" w:type="dxa"/>
            <w:tcBorders>
              <w:bottom w:val="single" w:sz="4" w:space="0" w:color="auto"/>
            </w:tcBorders>
          </w:tcPr>
          <w:p w14:paraId="76709BC6" w14:textId="366C3EB9" w:rsidR="00AA514B" w:rsidRPr="00AA514B" w:rsidRDefault="00AA514B" w:rsidP="00AA514B">
            <w:pPr>
              <w:jc w:val="left"/>
              <w:rPr>
                <w:rFonts w:ascii="Arial Narrow" w:hAnsi="Arial Narrow" w:cstheme="minorHAnsi"/>
                <w:color w:val="000000" w:themeColor="text1"/>
                <w:sz w:val="18"/>
                <w:szCs w:val="18"/>
              </w:rPr>
            </w:pPr>
            <w:r w:rsidRPr="00AA514B">
              <w:rPr>
                <w:rFonts w:ascii="Arial Narrow" w:hAnsi="Arial Narrow" w:cstheme="minorHAnsi"/>
                <w:color w:val="000000" w:themeColor="text1"/>
                <w:sz w:val="18"/>
                <w:szCs w:val="18"/>
              </w:rPr>
              <w:t>Počet produktov, ktoré sú pre trh nové</w:t>
            </w:r>
          </w:p>
        </w:tc>
        <w:tc>
          <w:tcPr>
            <w:tcW w:w="2433" w:type="dxa"/>
            <w:tcBorders>
              <w:bottom w:val="single" w:sz="4" w:space="0" w:color="auto"/>
            </w:tcBorders>
          </w:tcPr>
          <w:p w14:paraId="24ECC45C" w14:textId="77777777" w:rsidR="00AA514B" w:rsidRDefault="00AA514B" w:rsidP="00AA514B">
            <w:pPr>
              <w:jc w:val="center"/>
              <w:rPr>
                <w:rFonts w:ascii="Arial Narrow" w:hAnsi="Arial Narrow" w:cstheme="minorHAnsi"/>
                <w:color w:val="000000" w:themeColor="text1"/>
                <w:sz w:val="18"/>
                <w:szCs w:val="18"/>
              </w:rPr>
            </w:pPr>
          </w:p>
          <w:p w14:paraId="5914FC41" w14:textId="69F2DBF2" w:rsidR="00AA514B" w:rsidRPr="00AA514B" w:rsidRDefault="00AA514B" w:rsidP="00AA514B">
            <w:pPr>
              <w:jc w:val="center"/>
              <w:rPr>
                <w:rFonts w:ascii="Arial Narrow" w:hAnsi="Arial Narrow" w:cstheme="minorHAnsi"/>
                <w:color w:val="000000" w:themeColor="text1"/>
                <w:sz w:val="18"/>
                <w:szCs w:val="18"/>
              </w:rPr>
            </w:pPr>
            <w:r>
              <w:rPr>
                <w:rFonts w:ascii="Arial Narrow" w:hAnsi="Arial Narrow" w:cstheme="minorHAnsi"/>
                <w:color w:val="000000" w:themeColor="text1"/>
                <w:sz w:val="18"/>
                <w:szCs w:val="18"/>
              </w:rPr>
              <w:t>počet</w:t>
            </w:r>
          </w:p>
        </w:tc>
        <w:tc>
          <w:tcPr>
            <w:tcW w:w="2434" w:type="dxa"/>
            <w:tcBorders>
              <w:bottom w:val="single" w:sz="4" w:space="0" w:color="auto"/>
            </w:tcBorders>
          </w:tcPr>
          <w:p w14:paraId="585D0EA6" w14:textId="77777777" w:rsidR="00AA514B" w:rsidRDefault="00AA514B" w:rsidP="00AA514B">
            <w:pPr>
              <w:jc w:val="center"/>
              <w:rPr>
                <w:rFonts w:ascii="Arial Narrow" w:hAnsi="Arial Narrow"/>
                <w:sz w:val="18"/>
                <w:szCs w:val="18"/>
              </w:rPr>
            </w:pPr>
          </w:p>
          <w:p w14:paraId="151E373C" w14:textId="0507E7AD" w:rsidR="00AA514B" w:rsidRPr="00AA514B" w:rsidRDefault="00AA514B" w:rsidP="00AA514B">
            <w:pPr>
              <w:jc w:val="left"/>
              <w:rPr>
                <w:rFonts w:ascii="Arial Narrow" w:hAnsi="Arial Narrow" w:cstheme="minorHAnsi"/>
                <w:color w:val="000000" w:themeColor="text1"/>
                <w:sz w:val="18"/>
                <w:szCs w:val="18"/>
              </w:rPr>
            </w:pPr>
            <w:r w:rsidRPr="007144ED">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1B4F8482" w14:textId="77777777" w:rsidR="00AA514B" w:rsidRDefault="00AA514B" w:rsidP="00AA514B">
            <w:pPr>
              <w:jc w:val="center"/>
              <w:rPr>
                <w:rFonts w:ascii="Arial Narrow" w:hAnsi="Arial Narrow" w:cstheme="minorHAnsi"/>
                <w:color w:val="000000" w:themeColor="text1"/>
                <w:sz w:val="18"/>
                <w:szCs w:val="18"/>
              </w:rPr>
            </w:pPr>
          </w:p>
          <w:p w14:paraId="4339C8AC" w14:textId="549B2C98" w:rsidR="00AA514B" w:rsidRDefault="00AA514B" w:rsidP="00AA514B">
            <w:pPr>
              <w:jc w:val="center"/>
              <w:rPr>
                <w:rFonts w:ascii="Arial Narrow" w:hAnsi="Arial Narrow" w:cstheme="minorHAnsi"/>
                <w:color w:val="000000" w:themeColor="text1"/>
                <w:sz w:val="18"/>
                <w:szCs w:val="18"/>
              </w:rPr>
            </w:pPr>
            <w:r w:rsidRPr="00C740B6">
              <w:rPr>
                <w:rFonts w:ascii="Arial Narrow" w:hAnsi="Arial Narrow" w:cstheme="minorHAnsi"/>
                <w:color w:val="000000" w:themeColor="text1"/>
                <w:sz w:val="18"/>
                <w:szCs w:val="18"/>
              </w:rPr>
              <w:t>bez príznaku</w:t>
            </w:r>
          </w:p>
        </w:tc>
        <w:tc>
          <w:tcPr>
            <w:tcW w:w="2434" w:type="dxa"/>
            <w:tcBorders>
              <w:bottom w:val="single" w:sz="4" w:space="0" w:color="auto"/>
            </w:tcBorders>
          </w:tcPr>
          <w:p w14:paraId="600A93FD" w14:textId="77777777" w:rsidR="00AA514B" w:rsidRDefault="00AA514B" w:rsidP="00AA514B">
            <w:pPr>
              <w:jc w:val="center"/>
              <w:rPr>
                <w:rFonts w:ascii="Arial Narrow" w:hAnsi="Arial Narrow" w:cstheme="minorHAnsi"/>
                <w:color w:val="000000" w:themeColor="text1"/>
                <w:sz w:val="18"/>
                <w:szCs w:val="18"/>
              </w:rPr>
            </w:pPr>
          </w:p>
          <w:p w14:paraId="1AD43A17" w14:textId="10DC49C6" w:rsidR="00AA514B" w:rsidRDefault="00AA514B" w:rsidP="00AA514B">
            <w:pPr>
              <w:jc w:val="center"/>
              <w:rPr>
                <w:rFonts w:ascii="Arial Narrow" w:hAnsi="Arial Narrow" w:cstheme="minorHAnsi"/>
                <w:color w:val="000000" w:themeColor="text1"/>
                <w:sz w:val="18"/>
                <w:szCs w:val="18"/>
              </w:rPr>
            </w:pPr>
            <w:r w:rsidRPr="00C740B6">
              <w:rPr>
                <w:rFonts w:ascii="Arial Narrow" w:hAnsi="Arial Narrow" w:cstheme="minorHAnsi"/>
                <w:color w:val="000000" w:themeColor="text1"/>
                <w:sz w:val="18"/>
                <w:szCs w:val="18"/>
              </w:rPr>
              <w:t>UR, RMŽaND</w:t>
            </w:r>
          </w:p>
        </w:tc>
      </w:tr>
      <w:tr w:rsidR="0080425A" w:rsidRPr="00385B43" w14:paraId="06FA091D" w14:textId="77777777" w:rsidTr="00B51F3B">
        <w:trPr>
          <w:trHeight w:val="413"/>
        </w:trPr>
        <w:tc>
          <w:tcPr>
            <w:tcW w:w="14601" w:type="dxa"/>
            <w:gridSpan w:val="7"/>
            <w:shd w:val="clear" w:color="auto" w:fill="4F81BD" w:themeFill="accent1"/>
          </w:tcPr>
          <w:p w14:paraId="3DE14CDD" w14:textId="7FA9FB68" w:rsidR="0080425A" w:rsidRPr="00385B43" w:rsidRDefault="0080425A"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3558A9CD" w:rsidR="0080425A" w:rsidRPr="00385B43" w:rsidRDefault="00CE63F5" w:rsidP="005E1704">
            <w:pPr>
              <w:pStyle w:val="Odsekzoznamu"/>
              <w:ind w:left="0"/>
              <w:jc w:val="center"/>
              <w:rPr>
                <w:rFonts w:ascii="Arial Narrow" w:hAnsi="Arial Narrow"/>
                <w:b/>
                <w:bCs/>
              </w:rPr>
            </w:pPr>
            <w:r w:rsidRPr="00385B43">
              <w:rPr>
                <w:rFonts w:ascii="Arial Narrow" w:hAnsi="Arial Narrow"/>
                <w:sz w:val="18"/>
                <w:szCs w:val="18"/>
              </w:rPr>
              <w:t>Žiadateľ</w:t>
            </w:r>
            <w:r w:rsidR="0080425A" w:rsidRPr="00385B43">
              <w:rPr>
                <w:rFonts w:ascii="Arial Narrow" w:hAnsi="Arial Narrow"/>
                <w:sz w:val="18"/>
                <w:szCs w:val="18"/>
              </w:rPr>
              <w:t xml:space="preserve"> vypĺňa identifikáciu rizík pre každý merateľný ukazovateľ </w:t>
            </w:r>
            <w:del w:id="37" w:author="Autor">
              <w:r w:rsidR="0080425A" w:rsidRPr="00385B43" w:rsidDel="00572117">
                <w:rPr>
                  <w:rFonts w:ascii="Arial Narrow" w:hAnsi="Arial Narrow"/>
                  <w:sz w:val="18"/>
                  <w:szCs w:val="18"/>
                </w:rPr>
                <w:delText>s príznakom</w:delText>
              </w:r>
            </w:del>
          </w:p>
        </w:tc>
      </w:tr>
      <w:tr w:rsidR="0080425A" w:rsidRPr="00385B43" w14:paraId="66A52BFC" w14:textId="77777777" w:rsidTr="00B51F3B">
        <w:trPr>
          <w:trHeight w:val="330"/>
        </w:trPr>
        <w:tc>
          <w:tcPr>
            <w:tcW w:w="2014" w:type="dxa"/>
            <w:shd w:val="clear" w:color="auto" w:fill="B8CCE4" w:themeFill="accent1" w:themeFillTint="66"/>
            <w:hideMark/>
          </w:tcPr>
          <w:p w14:paraId="413C5E33" w14:textId="77777777" w:rsidR="0080425A" w:rsidRPr="00385B43" w:rsidRDefault="0080425A" w:rsidP="00B51F3B">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80425A" w:rsidRPr="00385B43" w:rsidRDefault="0080425A" w:rsidP="00B11C52">
            <w:pPr>
              <w:jc w:val="center"/>
              <w:rPr>
                <w:rFonts w:ascii="Arial Narrow" w:hAnsi="Arial Narrow"/>
                <w:b/>
              </w:rPr>
            </w:pPr>
          </w:p>
        </w:tc>
      </w:tr>
      <w:tr w:rsidR="0080425A" w:rsidRPr="00385B43" w14:paraId="27092851" w14:textId="77777777" w:rsidTr="00B51F3B">
        <w:trPr>
          <w:trHeight w:val="450"/>
        </w:trPr>
        <w:tc>
          <w:tcPr>
            <w:tcW w:w="2014" w:type="dxa"/>
            <w:shd w:val="clear" w:color="auto" w:fill="B8CCE4" w:themeFill="accent1" w:themeFillTint="66"/>
          </w:tcPr>
          <w:p w14:paraId="69954C58" w14:textId="77777777" w:rsidR="0080425A" w:rsidRPr="00385B43" w:rsidRDefault="0080425A" w:rsidP="00B51F3B">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1F374E3A" w:rsidR="0080425A" w:rsidRPr="00385B43" w:rsidRDefault="00CE63F5" w:rsidP="0080425A">
            <w:pPr>
              <w:keepNext/>
              <w:outlineLvl w:val="0"/>
              <w:rPr>
                <w:rFonts w:ascii="Arial Narrow" w:hAnsi="Arial Narrow"/>
                <w:sz w:val="18"/>
                <w:szCs w:val="18"/>
              </w:rPr>
            </w:pPr>
            <w:r w:rsidRPr="00895D5B">
              <w:rPr>
                <w:rFonts w:ascii="Arial Narrow" w:hAnsi="Arial Narrow"/>
                <w:sz w:val="18"/>
                <w:szCs w:val="18"/>
              </w:rPr>
              <w:t>Žiadateľ</w:t>
            </w:r>
            <w:r w:rsidR="0080425A" w:rsidRPr="00895D5B">
              <w:rPr>
                <w:rFonts w:ascii="Arial Narrow" w:hAnsi="Arial Narrow"/>
                <w:sz w:val="18"/>
                <w:szCs w:val="18"/>
              </w:rPr>
              <w:t xml:space="preserve"> identifikuje hlavné riziká, ktoré by mohli mať vplyv na nedosiahnutie plánovanej hodnoty merateľného/</w:t>
            </w:r>
            <w:proofErr w:type="spellStart"/>
            <w:r w:rsidR="0080425A" w:rsidRPr="00895D5B">
              <w:rPr>
                <w:rFonts w:ascii="Arial Narrow" w:hAnsi="Arial Narrow"/>
                <w:sz w:val="18"/>
                <w:szCs w:val="18"/>
              </w:rPr>
              <w:t>ých</w:t>
            </w:r>
            <w:proofErr w:type="spellEnd"/>
            <w:r w:rsidR="0080425A" w:rsidRPr="00895D5B">
              <w:rPr>
                <w:rFonts w:ascii="Arial Narrow" w:hAnsi="Arial Narrow"/>
                <w:sz w:val="18"/>
                <w:szCs w:val="18"/>
              </w:rPr>
              <w:t xml:space="preserve"> ukazovateľa/</w:t>
            </w:r>
            <w:proofErr w:type="spellStart"/>
            <w:r w:rsidR="0080425A" w:rsidRPr="00895D5B">
              <w:rPr>
                <w:rFonts w:ascii="Arial Narrow" w:hAnsi="Arial Narrow"/>
                <w:sz w:val="18"/>
                <w:szCs w:val="18"/>
              </w:rPr>
              <w:t>ov</w:t>
            </w:r>
            <w:proofErr w:type="spellEnd"/>
            <w:ins w:id="38" w:author="Autor">
              <w:r w:rsidR="00572117">
                <w:rPr>
                  <w:rFonts w:ascii="Arial Narrow" w:hAnsi="Arial Narrow"/>
                  <w:sz w:val="18"/>
                  <w:szCs w:val="18"/>
                </w:rPr>
                <w:t xml:space="preserve">. </w:t>
              </w:r>
            </w:ins>
            <w:del w:id="39" w:author="Autor">
              <w:r w:rsidR="0080425A" w:rsidRPr="00895D5B" w:rsidDel="00572117">
                <w:rPr>
                  <w:rFonts w:ascii="Arial Narrow" w:hAnsi="Arial Narrow"/>
                  <w:sz w:val="18"/>
                  <w:szCs w:val="18"/>
                </w:rPr>
                <w:delText>, ktorý/é bol/i na úrovni výzvy označený/é „s</w:delText>
              </w:r>
              <w:r w:rsidRPr="00895D5B" w:rsidDel="00572117">
                <w:rPr>
                  <w:rFonts w:ascii="Arial Narrow" w:hAnsi="Arial Narrow"/>
                  <w:sz w:val="18"/>
                  <w:szCs w:val="18"/>
                </w:rPr>
                <w:delText> </w:delText>
              </w:r>
              <w:r w:rsidR="0080425A" w:rsidRPr="00895D5B" w:rsidDel="00572117">
                <w:rPr>
                  <w:rFonts w:ascii="Arial Narrow" w:hAnsi="Arial Narrow"/>
                  <w:sz w:val="18"/>
                  <w:szCs w:val="18"/>
                </w:rPr>
                <w:delText>príznakom“</w:delText>
              </w:r>
            </w:del>
            <w:r w:rsidR="0080425A" w:rsidRPr="00895D5B">
              <w:rPr>
                <w:rFonts w:ascii="Arial Narrow" w:hAnsi="Arial Narrow"/>
                <w:sz w:val="18"/>
                <w:szCs w:val="18"/>
              </w:rPr>
              <w:t>. Predpoklady nedosiahnutia hodnoty merateľného ukazovateľa uvedené v analýze rizík budú jednou zo skutočností, ktoré MAS posudzuje v súvislosti s implementáciou projektu pri nedosiahnutí plánovanej hodnoty.</w:t>
            </w:r>
          </w:p>
        </w:tc>
      </w:tr>
      <w:tr w:rsidR="0080425A" w:rsidRPr="00385B43" w14:paraId="203D3BBB" w14:textId="77777777" w:rsidTr="00B51F3B">
        <w:trPr>
          <w:trHeight w:val="444"/>
        </w:trPr>
        <w:tc>
          <w:tcPr>
            <w:tcW w:w="2014" w:type="dxa"/>
            <w:shd w:val="clear" w:color="auto" w:fill="B8CCE4" w:themeFill="accent1" w:themeFillTint="66"/>
            <w:hideMark/>
          </w:tcPr>
          <w:p w14:paraId="255C7CBA" w14:textId="421B6878" w:rsidR="0080425A" w:rsidRPr="00385B43" w:rsidRDefault="0080425A" w:rsidP="00B51F3B">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80425A" w:rsidRPr="00385B43" w:rsidRDefault="00CE63F5" w:rsidP="00B11C52">
            <w:pPr>
              <w:rPr>
                <w:rFonts w:ascii="Arial Narrow" w:hAnsi="Arial Narrow"/>
                <w:sz w:val="18"/>
                <w:szCs w:val="18"/>
              </w:rPr>
            </w:pPr>
            <w:r w:rsidRPr="00385B43">
              <w:rPr>
                <w:rFonts w:ascii="Arial Narrow" w:hAnsi="Arial Narrow"/>
                <w:sz w:val="18"/>
                <w:szCs w:val="18"/>
              </w:rPr>
              <w:t>Žiadateľ</w:t>
            </w:r>
            <w:r w:rsidR="0080425A" w:rsidRPr="00385B43">
              <w:rPr>
                <w:rFonts w:ascii="Arial Narrow" w:hAnsi="Arial Narrow"/>
                <w:sz w:val="18"/>
                <w:szCs w:val="18"/>
              </w:rPr>
              <w:t xml:space="preserve"> vyberie z preddefinovaného číselníka príslušnú závažnosť.</w:t>
            </w:r>
          </w:p>
          <w:p w14:paraId="6829A21E" w14:textId="3301CDAD" w:rsidR="0080425A" w:rsidRPr="00385B43" w:rsidRDefault="00000000" w:rsidP="00B11C52">
            <w:pPr>
              <w:rPr>
                <w:rFonts w:ascii="Arial Narrow" w:hAnsi="Arial Narrow"/>
              </w:rPr>
            </w:pPr>
            <w:sdt>
              <w:sdtPr>
                <w:rPr>
                  <w:rFonts w:ascii="Arial Narrow" w:hAnsi="Arial Narrow"/>
                  <w:sz w:val="18"/>
                  <w:szCs w:val="18"/>
                </w:rPr>
                <w:id w:val="-660770831"/>
                <w:placeholder>
                  <w:docPart w:val="E4A7E9828E7D44849798DF46E1C766CC"/>
                </w:placeholder>
                <w:showingPlcHdr/>
                <w:comboBox>
                  <w:listItem w:value="Vyberte položku."/>
                  <w:listItem w:displayText="nízka" w:value="nízka"/>
                  <w:listItem w:displayText="stredná" w:value="stredná"/>
                  <w:listItem w:displayText="vysoká" w:value="vysoká"/>
                </w:comboBox>
              </w:sdtPr>
              <w:sdtContent>
                <w:r w:rsidR="0080425A" w:rsidRPr="00385B43">
                  <w:rPr>
                    <w:rStyle w:val="Zstupntext"/>
                  </w:rPr>
                  <w:t>Vyberte položku.</w:t>
                </w:r>
              </w:sdtContent>
            </w:sdt>
          </w:p>
        </w:tc>
      </w:tr>
      <w:tr w:rsidR="0080425A" w:rsidRPr="00385B43" w14:paraId="008F79A1" w14:textId="77777777" w:rsidTr="00B51F3B">
        <w:trPr>
          <w:trHeight w:val="425"/>
        </w:trPr>
        <w:tc>
          <w:tcPr>
            <w:tcW w:w="2014" w:type="dxa"/>
            <w:shd w:val="clear" w:color="auto" w:fill="B8CCE4" w:themeFill="accent1" w:themeFillTint="66"/>
          </w:tcPr>
          <w:p w14:paraId="68293ED0" w14:textId="77777777" w:rsidR="0080425A" w:rsidRPr="00385B43" w:rsidRDefault="0080425A" w:rsidP="00B51F3B">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80425A" w:rsidRPr="00385B43" w:rsidRDefault="00CE63F5" w:rsidP="00B11C52">
            <w:pPr>
              <w:rPr>
                <w:rFonts w:ascii="Arial Narrow" w:hAnsi="Arial Narrow"/>
              </w:rPr>
            </w:pPr>
            <w:r w:rsidRPr="00385B43">
              <w:rPr>
                <w:rFonts w:ascii="Arial Narrow" w:hAnsi="Arial Narrow"/>
                <w:sz w:val="18"/>
                <w:szCs w:val="18"/>
              </w:rPr>
              <w:t>Žiadateľ</w:t>
            </w:r>
            <w:r w:rsidR="0080425A" w:rsidRPr="00385B43">
              <w:rPr>
                <w:rFonts w:ascii="Arial Narrow" w:hAnsi="Arial Narrow"/>
                <w:sz w:val="18"/>
                <w:szCs w:val="18"/>
              </w:rPr>
              <w:t xml:space="preserve">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ŽoPr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lastRenderedPageBreak/>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64E017ED" w:rsidR="008A2FD8" w:rsidRPr="00385B43" w:rsidRDefault="00D767FE" w:rsidP="00D767FE">
            <w:pPr>
              <w:rPr>
                <w:rFonts w:ascii="Arial Narrow" w:hAnsi="Arial Narrow"/>
                <w:b/>
                <w:sz w:val="18"/>
                <w:szCs w:val="18"/>
              </w:rPr>
            </w:pPr>
            <w:r>
              <w:rPr>
                <w:rFonts w:ascii="Arial Narrow" w:hAnsi="Arial Narrow"/>
                <w:sz w:val="18"/>
                <w:szCs w:val="18"/>
              </w:rPr>
              <w:t>Žiadateľ uvedie názov obstarávani</w:t>
            </w:r>
            <w:r w:rsidR="00C72B58">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ins w:id="40" w:author="Autor">
              <w:r w:rsidR="00572117">
                <w:rPr>
                  <w:rFonts w:ascii="Arial Narrow" w:hAnsi="Arial Narrow"/>
                  <w:sz w:val="18"/>
                  <w:szCs w:val="18"/>
                </w:rPr>
                <w:t xml:space="preserve"> ak bola v čase predloženia žiadosti zverejnená. Ak žiadateľ  nezverejnil výzvu na predkladanie ponúk na webovom sídle a išiel postupom priameho oslovenia min. troch dodávateľov,  uvedie do tejto časti informáciu „priame oslovenie potenciálnych dodávateľov“.</w:t>
              </w:r>
            </w:ins>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77E40BB7" w:rsidR="008A2FD8" w:rsidRPr="00385B43" w:rsidRDefault="008A2FD8" w:rsidP="00F1171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w:t>
            </w:r>
            <w:del w:id="41" w:author="Autor">
              <w:r w:rsidRPr="00385B43" w:rsidDel="00572117">
                <w:rPr>
                  <w:rFonts w:ascii="Arial Narrow" w:hAnsi="Arial Narrow"/>
                  <w:sz w:val="18"/>
                  <w:szCs w:val="18"/>
                </w:rPr>
                <w:delText>na aktivity</w:delText>
              </w:r>
            </w:del>
            <w:ins w:id="42" w:author="Autor">
              <w:r w:rsidR="00572117">
                <w:rPr>
                  <w:rFonts w:ascii="Arial Narrow" w:hAnsi="Arial Narrow"/>
                  <w:sz w:val="18"/>
                  <w:szCs w:val="18"/>
                </w:rPr>
                <w:t xml:space="preserve"> na obstaranie </w:t>
              </w:r>
              <w:r w:rsidR="00AC5E59">
                <w:rPr>
                  <w:rFonts w:ascii="Arial Narrow" w:hAnsi="Arial Narrow"/>
                  <w:sz w:val="18"/>
                  <w:szCs w:val="18"/>
                </w:rPr>
                <w:t>tovarov/služieb v rámci</w:t>
              </w:r>
            </w:ins>
            <w:r w:rsidRPr="00385B43">
              <w:rPr>
                <w:rFonts w:ascii="Arial Narrow" w:hAnsi="Arial Narrow"/>
                <w:sz w:val="18"/>
                <w:szCs w:val="18"/>
              </w:rPr>
              <w:t xml:space="preserve"> 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Content>
              <w:p w14:paraId="49AFBFF4"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vyberie z preddefinovaného číselníka príslušný postup (postup obstarávania je potrebné uvádzať v súlade s právnou úpravou zákona, ktorá bola platná v čase začatia VO </w:t>
            </w:r>
            <w:proofErr w:type="spellStart"/>
            <w:r w:rsidR="008A2FD8" w:rsidRPr="00385B43">
              <w:rPr>
                <w:rFonts w:ascii="Arial Narrow" w:hAnsi="Arial Narrow"/>
                <w:sz w:val="18"/>
                <w:szCs w:val="18"/>
              </w:rPr>
              <w:t>t.j</w:t>
            </w:r>
            <w:proofErr w:type="spellEnd"/>
            <w:r w:rsidR="008A2FD8" w:rsidRPr="00385B43">
              <w:rPr>
                <w:rFonts w:ascii="Arial Narrow" w:hAnsi="Arial Narrow"/>
                <w:sz w:val="18"/>
                <w:szCs w:val="18"/>
              </w:rPr>
              <w:t>.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Content>
              <w:p w14:paraId="7F615D5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ŽoPr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000000">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Content>
                <w:r w:rsidR="00F71A65" w:rsidRPr="00385B43">
                  <w:rPr>
                    <w:rStyle w:val="Zstupntext"/>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11A66AE5"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ins w:id="43" w:author="Autor">
              <w:r w:rsidR="00AC5E59">
                <w:rPr>
                  <w:rFonts w:ascii="Arial Narrow" w:hAnsi="Arial Narrow"/>
                  <w:sz w:val="18"/>
                  <w:szCs w:val="18"/>
                </w:rPr>
                <w:t xml:space="preserve">(plánovaného) </w:t>
              </w:r>
            </w:ins>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000000"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Content>
                <w:r w:rsidR="008A2FD8" w:rsidRPr="00385B43">
                  <w:rPr>
                    <w:rStyle w:val="Zstupntext"/>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1"/>
          <w:footerReference w:type="default" r:id="rId12"/>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54BC2DCA" w14:textId="59A6BFB5" w:rsidR="008A2FD8" w:rsidRPr="00385B43" w:rsidRDefault="008A2FD8" w:rsidP="00F11710">
            <w:pPr>
              <w:rPr>
                <w:rFonts w:ascii="Arial Narrow" w:hAnsi="Arial Narrow"/>
                <w:sz w:val="18"/>
                <w:szCs w:val="18"/>
              </w:rPr>
            </w:pPr>
            <w:r w:rsidRPr="00385B43">
              <w:rPr>
                <w:rFonts w:ascii="Arial Narrow" w:hAnsi="Arial Narrow"/>
                <w:sz w:val="18"/>
                <w:szCs w:val="18"/>
              </w:rPr>
              <w:t>Popis projektu obsahuje stručnú informáciu o</w:t>
            </w:r>
            <w:del w:id="44" w:author="Autor">
              <w:r w:rsidRPr="00385B43" w:rsidDel="00A35DCE">
                <w:rPr>
                  <w:rFonts w:ascii="Arial Narrow" w:hAnsi="Arial Narrow"/>
                  <w:sz w:val="18"/>
                  <w:szCs w:val="18"/>
                </w:rPr>
                <w:delText> </w:delText>
              </w:r>
            </w:del>
            <w:ins w:id="45" w:author="Autor">
              <w:r w:rsidR="00A35DCE">
                <w:rPr>
                  <w:rFonts w:ascii="Arial Narrow" w:hAnsi="Arial Narrow"/>
                  <w:sz w:val="18"/>
                  <w:szCs w:val="18"/>
                </w:rPr>
                <w:t xml:space="preserve"> realizovanej aktivite, </w:t>
              </w:r>
            </w:ins>
            <w:r w:rsidRPr="00385B43">
              <w:rPr>
                <w:rFonts w:ascii="Arial Narrow" w:hAnsi="Arial Narrow"/>
                <w:sz w:val="18"/>
                <w:szCs w:val="18"/>
              </w:rPr>
              <w:t xml:space="preserve">cieľoch projektu, </w:t>
            </w:r>
            <w:ins w:id="46" w:author="Autor">
              <w:r w:rsidR="00A35DCE">
                <w:rPr>
                  <w:rFonts w:ascii="Arial Narrow" w:hAnsi="Arial Narrow"/>
                  <w:sz w:val="18"/>
                  <w:szCs w:val="18"/>
                </w:rPr>
                <w:t>predmete – výdavkoch projektu</w:t>
              </w:r>
            </w:ins>
            <w:del w:id="47" w:author="Autor">
              <w:r w:rsidRPr="00385B43" w:rsidDel="00A35DCE">
                <w:rPr>
                  <w:rFonts w:ascii="Arial Narrow" w:hAnsi="Arial Narrow"/>
                  <w:sz w:val="18"/>
                  <w:szCs w:val="18"/>
                </w:rPr>
                <w:delText>aktivitách</w:delText>
              </w:r>
            </w:del>
            <w:r w:rsidRPr="00385B43">
              <w:rPr>
                <w:rFonts w:ascii="Arial Narrow" w:hAnsi="Arial Narrow"/>
                <w:sz w:val="18"/>
                <w:szCs w:val="18"/>
              </w:rPr>
              <w:t>, 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7A62C4AF" w:rsidR="008A2FD8"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údajov, ktorými preukazuje potrebu realizácie projektu (napr. stav materiálno-technického zázemia, ktoré nie je dostatočné, resp. ktoré je žiadúce zvýšiť)</w:t>
            </w:r>
            <w:r w:rsidR="0022497F">
              <w:rPr>
                <w:rFonts w:ascii="Arial Narrow" w:eastAsia="Calibri" w:hAnsi="Arial Narrow"/>
                <w:sz w:val="18"/>
                <w:szCs w:val="18"/>
              </w:rPr>
              <w:t>,</w:t>
            </w:r>
            <w:r w:rsidRPr="00385B43">
              <w:rPr>
                <w:rFonts w:ascii="Arial Narrow" w:eastAsia="Calibri" w:hAnsi="Arial Narrow"/>
                <w:sz w:val="18"/>
                <w:szCs w:val="18"/>
              </w:rPr>
              <w:t xml:space="preserve">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1C27B9EE"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r w:rsidR="0022497F">
              <w:rPr>
                <w:rFonts w:ascii="Arial Narrow" w:eastAsia="Calibri" w:hAnsi="Arial Narrow"/>
                <w:sz w:val="18"/>
                <w:szCs w:val="18"/>
              </w:rPr>
              <w:t>,</w:t>
            </w:r>
          </w:p>
          <w:p w14:paraId="1CEDA858" w14:textId="1E80EF6B" w:rsidR="008A2FD8" w:rsidRPr="00385B43" w:rsidRDefault="00CD7E0C"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p w14:paraId="52D7980C" w14:textId="14977EC1" w:rsidR="00966699" w:rsidRPr="00385B43" w:rsidRDefault="00966699" w:rsidP="00CE63F5">
            <w:pPr>
              <w:tabs>
                <w:tab w:val="left" w:pos="142"/>
              </w:tabs>
              <w:rPr>
                <w:rFonts w:ascii="Arial Narrow" w:eastAsia="Calibri" w:hAnsi="Arial Narrow"/>
                <w:sz w:val="18"/>
                <w:szCs w:val="18"/>
              </w:rPr>
            </w:pP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5E5CF12C"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 xml:space="preserve">Spôsob realizácie </w:t>
            </w:r>
            <w:del w:id="48" w:author="Autor">
              <w:r w:rsidRPr="00385B43" w:rsidDel="00A35DCE">
                <w:rPr>
                  <w:rFonts w:ascii="Arial Narrow" w:hAnsi="Arial Narrow"/>
                  <w:b/>
                  <w:bCs/>
                </w:rPr>
                <w:delText>aktivít</w:delText>
              </w:r>
            </w:del>
            <w:r w:rsidRPr="00385B43">
              <w:rPr>
                <w:rFonts w:ascii="Arial Narrow" w:hAnsi="Arial Narrow"/>
                <w:b/>
                <w:bCs/>
              </w:rPr>
              <w:t xml:space="preserve">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6E130BD8"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w:t>
            </w:r>
            <w:del w:id="49" w:author="Autor">
              <w:r w:rsidR="008A2FD8" w:rsidRPr="00385B43" w:rsidDel="00A35DCE">
                <w:rPr>
                  <w:rFonts w:ascii="Arial Narrow" w:eastAsia="Calibri" w:hAnsi="Arial Narrow"/>
                  <w:sz w:val="18"/>
                  <w:szCs w:val="18"/>
                </w:rPr>
                <w:delText>aktivít</w:delText>
              </w:r>
            </w:del>
            <w:r w:rsidR="008A2FD8" w:rsidRPr="00385B43">
              <w:rPr>
                <w:rFonts w:ascii="Arial Narrow" w:eastAsia="Calibri" w:hAnsi="Arial Narrow"/>
                <w:sz w:val="18"/>
                <w:szCs w:val="18"/>
              </w:rPr>
              <w:t xml:space="preserve"> projektu, vrátane vhodnosti navrhovaných aktivít</w:t>
            </w:r>
            <w:ins w:id="50" w:author="Autor">
              <w:r w:rsidR="00A35DCE">
                <w:rPr>
                  <w:rFonts w:ascii="Arial Narrow" w:eastAsia="Calibri" w:hAnsi="Arial Narrow"/>
                  <w:sz w:val="18"/>
                  <w:szCs w:val="18"/>
                </w:rPr>
                <w:t>, tvoriacich predmet projektu</w:t>
              </w:r>
            </w:ins>
            <w:r w:rsidR="008A2FD8" w:rsidRPr="00385B43">
              <w:rPr>
                <w:rFonts w:ascii="Arial Narrow" w:eastAsia="Calibri" w:hAnsi="Arial Narrow"/>
                <w:sz w:val="18"/>
                <w:szCs w:val="18"/>
              </w:rPr>
              <w:t xml:space="preserve">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3B92DD5E" w14:textId="24BF8ACE" w:rsidR="008A2FD8" w:rsidRDefault="008A2FD8" w:rsidP="00B2652D">
            <w:pPr>
              <w:pStyle w:val="Odsekzoznamu"/>
              <w:numPr>
                <w:ilvl w:val="0"/>
                <w:numId w:val="28"/>
              </w:numPr>
              <w:rPr>
                <w:ins w:id="51" w:author="Autor"/>
                <w:rFonts w:ascii="Arial Narrow" w:eastAsia="Calibri" w:hAnsi="Arial Narrow"/>
                <w:sz w:val="18"/>
                <w:szCs w:val="18"/>
              </w:rPr>
            </w:pPr>
            <w:r w:rsidRPr="00385B43">
              <w:rPr>
                <w:rFonts w:ascii="Arial Narrow" w:eastAsia="Calibri" w:hAnsi="Arial Narrow"/>
                <w:sz w:val="18"/>
                <w:szCs w:val="18"/>
              </w:rPr>
              <w:t xml:space="preserve">popis </w:t>
            </w:r>
            <w:del w:id="52" w:author="Autor">
              <w:r w:rsidRPr="00385B43" w:rsidDel="00A35DCE">
                <w:rPr>
                  <w:rFonts w:ascii="Arial Narrow" w:eastAsia="Calibri" w:hAnsi="Arial Narrow"/>
                  <w:sz w:val="18"/>
                  <w:szCs w:val="18"/>
                </w:rPr>
                <w:delText>jednotlivých aktivít</w:delText>
              </w:r>
            </w:del>
            <w:ins w:id="53" w:author="Autor">
              <w:r w:rsidR="00A35DCE">
                <w:rPr>
                  <w:rFonts w:ascii="Arial Narrow" w:eastAsia="Calibri" w:hAnsi="Arial Narrow"/>
                  <w:sz w:val="18"/>
                  <w:szCs w:val="18"/>
                </w:rPr>
                <w:t>predmetu</w:t>
              </w:r>
            </w:ins>
            <w:r w:rsidRPr="00385B43">
              <w:rPr>
                <w:rFonts w:ascii="Arial Narrow" w:eastAsia="Calibri" w:hAnsi="Arial Narrow"/>
                <w:sz w:val="18"/>
                <w:szCs w:val="18"/>
              </w:rPr>
              <w:t xml:space="preserve"> projektu </w:t>
            </w:r>
            <w:ins w:id="54" w:author="Autor">
              <w:r w:rsidR="00A35DCE">
                <w:rPr>
                  <w:rFonts w:ascii="Arial Narrow" w:eastAsia="Calibri" w:hAnsi="Arial Narrow"/>
                  <w:sz w:val="18"/>
                  <w:szCs w:val="18"/>
                </w:rPr>
                <w:t>– vecný popis jednotlivých výdavkov definovaných v rozpočte</w:t>
              </w:r>
            </w:ins>
            <w:del w:id="55" w:author="Autor">
              <w:r w:rsidRPr="00385B43" w:rsidDel="00A35DCE">
                <w:rPr>
                  <w:rFonts w:ascii="Arial Narrow" w:eastAsia="Calibri" w:hAnsi="Arial Narrow"/>
                  <w:sz w:val="18"/>
                  <w:szCs w:val="18"/>
                </w:rPr>
                <w:delText>a ich technické zabezpečenie</w:delText>
              </w:r>
            </w:del>
            <w:r w:rsidR="00F13DF8" w:rsidRPr="00385B43">
              <w:rPr>
                <w:rFonts w:ascii="Arial Narrow" w:eastAsia="Calibri" w:hAnsi="Arial Narrow"/>
                <w:sz w:val="18"/>
                <w:szCs w:val="18"/>
              </w:rPr>
              <w:t>,</w:t>
            </w:r>
          </w:p>
          <w:p w14:paraId="633CB91B" w14:textId="1A504E92" w:rsidR="00A35DCE" w:rsidRPr="00A35DCE" w:rsidRDefault="00A35DCE" w:rsidP="00B2652D">
            <w:pPr>
              <w:pStyle w:val="Odsekzoznamu"/>
              <w:numPr>
                <w:ilvl w:val="0"/>
                <w:numId w:val="28"/>
              </w:numPr>
              <w:rPr>
                <w:rFonts w:ascii="Arial Narrow" w:eastAsia="Calibri" w:hAnsi="Arial Narrow"/>
                <w:sz w:val="18"/>
                <w:szCs w:val="18"/>
              </w:rPr>
            </w:pPr>
            <w:ins w:id="56" w:author="Autor">
              <w:r>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Pr>
                  <w:rFonts w:ascii="Arial Narrow" w:eastAsia="Calibri" w:hAnsi="Arial Narrow"/>
                  <w:sz w:val="18"/>
                  <w:szCs w:val="18"/>
                </w:rPr>
                <w:t>položkovitého</w:t>
              </w:r>
              <w:proofErr w:type="spellEnd"/>
              <w:r>
                <w:rPr>
                  <w:rFonts w:ascii="Arial Narrow" w:eastAsia="Calibri" w:hAnsi="Arial Narrow"/>
                  <w:sz w:val="18"/>
                  <w:szCs w:val="18"/>
                </w:rPr>
                <w:t xml:space="preserve"> rozpočtu sú vecne neoprávnené alebo neoprávnené výdavky, ktoré vzniknú z dôvodu presahu max. potenciálnej výšky COV –Celkových oprávnených výdavkov, </w:t>
              </w:r>
              <w:proofErr w:type="spellStart"/>
              <w:r>
                <w:rPr>
                  <w:rFonts w:ascii="Arial Narrow" w:eastAsia="Calibri" w:hAnsi="Arial Narrow"/>
                  <w:sz w:val="18"/>
                  <w:szCs w:val="18"/>
                </w:rPr>
                <w:t>t.j</w:t>
              </w:r>
              <w:proofErr w:type="spellEnd"/>
              <w:r>
                <w:rPr>
                  <w:rFonts w:ascii="Arial Narrow" w:eastAsia="Calibri" w:hAnsi="Arial Narrow"/>
                  <w:sz w:val="18"/>
                  <w:szCs w:val="18"/>
                </w:rPr>
                <w:t>. sú finančné neoprávnené atď.)</w:t>
              </w:r>
            </w:ins>
          </w:p>
          <w:p w14:paraId="0C432463" w14:textId="3C62B7F1" w:rsidR="008A2FD8" w:rsidRDefault="008A2FD8" w:rsidP="00B2652D">
            <w:pPr>
              <w:pStyle w:val="Odsekzoznamu"/>
              <w:numPr>
                <w:ilvl w:val="0"/>
                <w:numId w:val="28"/>
              </w:numPr>
              <w:rPr>
                <w:rFonts w:ascii="Arial Narrow" w:eastAsia="Calibri" w:hAnsi="Arial Narrow"/>
                <w:sz w:val="18"/>
                <w:szCs w:val="18"/>
              </w:rPr>
            </w:pPr>
            <w:r w:rsidRPr="00385B43">
              <w:rPr>
                <w:rFonts w:ascii="Arial Narrow" w:eastAsia="Calibri" w:hAnsi="Arial Narrow"/>
                <w:sz w:val="18"/>
                <w:szCs w:val="18"/>
              </w:rPr>
              <w:t xml:space="preserve">popis navrhovaných postupov a riešení pri realizácii </w:t>
            </w:r>
            <w:del w:id="57" w:author="Autor">
              <w:r w:rsidRPr="00385B43" w:rsidDel="00B2652D">
                <w:rPr>
                  <w:rFonts w:ascii="Arial Narrow" w:eastAsia="Calibri" w:hAnsi="Arial Narrow"/>
                  <w:sz w:val="18"/>
                  <w:szCs w:val="18"/>
                </w:rPr>
                <w:delText xml:space="preserve">aktivít </w:delText>
              </w:r>
            </w:del>
            <w:r w:rsidRPr="00385B43">
              <w:rPr>
                <w:rFonts w:ascii="Arial Narrow" w:eastAsia="Calibri" w:hAnsi="Arial Narrow"/>
                <w:sz w:val="18"/>
                <w:szCs w:val="18"/>
              </w:rPr>
              <w:t>projektu (napr. vybrané materiály, technológie, technické riešenia metodologické postupy, potreby nákupu konkrétnych zariadení a pod)</w:t>
            </w:r>
            <w:r w:rsidR="00F13DF8" w:rsidRPr="00385B43">
              <w:rPr>
                <w:rFonts w:ascii="Arial Narrow" w:eastAsia="Calibri" w:hAnsi="Arial Narrow"/>
                <w:sz w:val="18"/>
                <w:szCs w:val="18"/>
              </w:rPr>
              <w:t>,</w:t>
            </w:r>
          </w:p>
          <w:p w14:paraId="10C2B7C6" w14:textId="3D136D63" w:rsidR="00045684" w:rsidRDefault="00045684" w:rsidP="00B2652D">
            <w:pPr>
              <w:pStyle w:val="Odsekzoznamu"/>
              <w:numPr>
                <w:ilvl w:val="0"/>
                <w:numId w:val="28"/>
              </w:numPr>
              <w:rPr>
                <w:rFonts w:ascii="Arial Narrow" w:eastAsia="Calibri" w:hAnsi="Arial Narrow"/>
                <w:sz w:val="18"/>
                <w:szCs w:val="18"/>
              </w:rPr>
            </w:pPr>
            <w:r>
              <w:rPr>
                <w:rFonts w:ascii="Arial Narrow" w:eastAsia="Calibri" w:hAnsi="Arial Narrow"/>
                <w:sz w:val="18"/>
                <w:szCs w:val="18"/>
              </w:rPr>
              <w:t>preukázanie in</w:t>
            </w:r>
            <w:r w:rsidR="007C1E56">
              <w:rPr>
                <w:rFonts w:ascii="Arial Narrow" w:eastAsia="Calibri" w:hAnsi="Arial Narrow"/>
                <w:sz w:val="18"/>
                <w:szCs w:val="18"/>
              </w:rPr>
              <w:t>ov</w:t>
            </w:r>
            <w:r>
              <w:rPr>
                <w:rFonts w:ascii="Arial Narrow" w:eastAsia="Calibri" w:hAnsi="Arial Narrow"/>
                <w:sz w:val="18"/>
                <w:szCs w:val="18"/>
              </w:rPr>
              <w:t>atívnosti projektu – spôsobu realizácie hlavnej aktivity projektu,</w:t>
            </w:r>
          </w:p>
          <w:p w14:paraId="4C6F8CB6" w14:textId="52B64100" w:rsidR="008C79D4" w:rsidRPr="00385B43" w:rsidRDefault="008C79D4" w:rsidP="00B2652D">
            <w:pPr>
              <w:pStyle w:val="Odsekzoznamu"/>
              <w:numPr>
                <w:ilvl w:val="0"/>
                <w:numId w:val="28"/>
              </w:numPr>
              <w:rPr>
                <w:rFonts w:ascii="Arial Narrow" w:eastAsia="Calibri" w:hAnsi="Arial Narrow"/>
                <w:sz w:val="18"/>
                <w:szCs w:val="18"/>
              </w:rPr>
            </w:pPr>
            <w:r>
              <w:rPr>
                <w:rFonts w:ascii="Arial Narrow" w:eastAsia="Calibri" w:hAnsi="Arial Narrow"/>
                <w:sz w:val="18"/>
                <w:szCs w:val="18"/>
              </w:rPr>
              <w:t>preukázanie, či projekt a jeho realizácia zohľadňuje miestne špecifiká (charakteristický ráz územia, kultúrny a historický ráz územia, miestne zvyky, gastronómia, miestna architektúra a pod.,</w:t>
            </w:r>
          </w:p>
          <w:p w14:paraId="42424029" w14:textId="77777777" w:rsidR="00B2652D" w:rsidRDefault="008A2FD8" w:rsidP="00B2652D">
            <w:pPr>
              <w:pStyle w:val="Odsekzoznamu"/>
              <w:numPr>
                <w:ilvl w:val="0"/>
                <w:numId w:val="28"/>
              </w:numPr>
              <w:rPr>
                <w:ins w:id="58" w:author="Autor"/>
                <w:rFonts w:ascii="Arial Narrow" w:eastAsia="Calibri" w:hAnsi="Arial Narrow"/>
                <w:sz w:val="18"/>
                <w:szCs w:val="18"/>
              </w:rPr>
            </w:pPr>
            <w:r w:rsidRPr="008C79D4">
              <w:rPr>
                <w:rFonts w:ascii="Arial Narrow" w:eastAsia="Calibri" w:hAnsi="Arial Narrow"/>
                <w:sz w:val="18"/>
                <w:szCs w:val="18"/>
              </w:rPr>
              <w:t>časovú následnosť (</w:t>
            </w:r>
            <w:proofErr w:type="spellStart"/>
            <w:r w:rsidRPr="008C79D4">
              <w:rPr>
                <w:rFonts w:ascii="Arial Narrow" w:eastAsia="Calibri" w:hAnsi="Arial Narrow"/>
                <w:sz w:val="18"/>
                <w:szCs w:val="18"/>
              </w:rPr>
              <w:t>etapizáciu</w:t>
            </w:r>
            <w:proofErr w:type="spellEnd"/>
            <w:r w:rsidRPr="008C79D4">
              <w:rPr>
                <w:rFonts w:ascii="Arial Narrow" w:eastAsia="Calibri" w:hAnsi="Arial Narrow"/>
                <w:sz w:val="18"/>
                <w:szCs w:val="18"/>
              </w:rPr>
              <w:t xml:space="preserve">) realizácie </w:t>
            </w:r>
            <w:del w:id="59" w:author="Autor">
              <w:r w:rsidRPr="008C79D4" w:rsidDel="00B2652D">
                <w:rPr>
                  <w:rFonts w:ascii="Arial Narrow" w:eastAsia="Calibri" w:hAnsi="Arial Narrow"/>
                  <w:sz w:val="18"/>
                  <w:szCs w:val="18"/>
                </w:rPr>
                <w:delText>aktivít</w:delText>
              </w:r>
              <w:r w:rsidR="00F13DF8" w:rsidRPr="008C79D4" w:rsidDel="00B2652D">
                <w:rPr>
                  <w:rFonts w:ascii="Arial Narrow" w:eastAsia="Calibri" w:hAnsi="Arial Narrow"/>
                  <w:sz w:val="18"/>
                  <w:szCs w:val="18"/>
                </w:rPr>
                <w:delText xml:space="preserve"> </w:delText>
              </w:r>
            </w:del>
            <w:r w:rsidR="00F13DF8" w:rsidRPr="008C79D4">
              <w:rPr>
                <w:rFonts w:ascii="Arial Narrow" w:eastAsia="Calibri" w:hAnsi="Arial Narrow"/>
                <w:sz w:val="18"/>
                <w:szCs w:val="18"/>
              </w:rPr>
              <w:t>projektu</w:t>
            </w:r>
          </w:p>
          <w:p w14:paraId="1D806454" w14:textId="5CBD706D" w:rsidR="008C79D4" w:rsidRPr="00B2652D" w:rsidRDefault="00B2652D" w:rsidP="00B2652D">
            <w:pPr>
              <w:pStyle w:val="Odsekzoznamu"/>
              <w:numPr>
                <w:ilvl w:val="0"/>
                <w:numId w:val="28"/>
              </w:numPr>
              <w:rPr>
                <w:rFonts w:ascii="Arial Narrow" w:eastAsia="Calibri" w:hAnsi="Arial Narrow"/>
                <w:sz w:val="18"/>
                <w:szCs w:val="18"/>
              </w:rPr>
            </w:pPr>
            <w:ins w:id="60" w:author="Autor">
              <w:r>
                <w:rPr>
                  <w:rFonts w:ascii="Arial Narrow" w:eastAsia="Calibri" w:hAnsi="Arial Narrow"/>
                  <w:sz w:val="18"/>
                  <w:szCs w:val="18"/>
                </w:rPr>
                <w:t>Informácie o majetko-právnych vzťahoch k miestu realizácie projektu</w:t>
              </w:r>
            </w:ins>
            <w:r w:rsidR="00F13DF8" w:rsidRPr="00B2652D">
              <w:rPr>
                <w:rFonts w:ascii="Arial Narrow" w:eastAsia="Calibri" w:hAnsi="Arial Narrow"/>
                <w:sz w:val="18"/>
                <w:szCs w:val="18"/>
              </w:rPr>
              <w:t>.</w:t>
            </w:r>
          </w:p>
          <w:p w14:paraId="17CE5497" w14:textId="51EBE276" w:rsidR="00F13DF8" w:rsidRPr="00385B43" w:rsidRDefault="00F13DF8" w:rsidP="00D92637">
            <w:pPr>
              <w:tabs>
                <w:tab w:val="left" w:pos="142"/>
              </w:tabs>
              <w:rPr>
                <w:rFonts w:ascii="Arial Narrow" w:eastAsia="Calibri" w:hAnsi="Arial Narrow"/>
                <w:sz w:val="18"/>
                <w:szCs w:val="18"/>
              </w:rPr>
            </w:pP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60D83AD0"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 xml:space="preserve">popíše situáciu po realizácii projektu a očakávané výsledky </w:t>
            </w:r>
            <w:del w:id="61" w:author="Autor">
              <w:r w:rsidR="008A2FD8" w:rsidRPr="00385B43" w:rsidDel="00784653">
                <w:rPr>
                  <w:rFonts w:ascii="Arial Narrow" w:hAnsi="Arial Narrow"/>
                  <w:sz w:val="18"/>
                  <w:szCs w:val="18"/>
                  <w:lang w:val="sk-SK"/>
                </w:rPr>
                <w:delText xml:space="preserve">a posúdenie navrhovaných aktivít </w:delText>
              </w:r>
            </w:del>
            <w:ins w:id="62" w:author="Autor">
              <w:r w:rsidR="00784653">
                <w:rPr>
                  <w:rFonts w:ascii="Arial Narrow" w:hAnsi="Arial Narrow"/>
                  <w:sz w:val="18"/>
                  <w:szCs w:val="18"/>
                  <w:lang w:val="sk-SK"/>
                </w:rPr>
                <w:t xml:space="preserve"> </w:t>
              </w:r>
            </w:ins>
            <w:r w:rsidR="008A2FD8" w:rsidRPr="00385B43">
              <w:rPr>
                <w:rFonts w:ascii="Arial Narrow" w:hAnsi="Arial Narrow"/>
                <w:sz w:val="18"/>
                <w:szCs w:val="18"/>
                <w:lang w:val="sk-SK"/>
              </w:rPr>
              <w:t>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technickej udržateľnosti, resp.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123B97"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w:t>
            </w:r>
            <w:r w:rsidRPr="00123B97">
              <w:rPr>
                <w:rFonts w:ascii="Arial Narrow" w:hAnsi="Arial Narrow"/>
                <w:sz w:val="18"/>
                <w:szCs w:val="18"/>
                <w:lang w:val="sk-SK"/>
              </w:rPr>
              <w:t xml:space="preserve">časti sa </w:t>
            </w:r>
            <w:r w:rsidR="00CE63F5" w:rsidRPr="00123B97">
              <w:rPr>
                <w:rFonts w:ascii="Arial Narrow" w:hAnsi="Arial Narrow"/>
                <w:sz w:val="18"/>
                <w:szCs w:val="18"/>
                <w:lang w:val="sk-SK"/>
              </w:rPr>
              <w:t>žiadateľ</w:t>
            </w:r>
            <w:r w:rsidRPr="00123B97">
              <w:rPr>
                <w:rFonts w:ascii="Arial Narrow" w:hAnsi="Arial Narrow"/>
                <w:sz w:val="18"/>
                <w:szCs w:val="18"/>
                <w:lang w:val="sk-SK"/>
              </w:rPr>
              <w:t xml:space="preserve"> zameriava najmä na:</w:t>
            </w:r>
          </w:p>
          <w:p w14:paraId="4B09E4A4" w14:textId="2FAE3909" w:rsidR="009E05B9" w:rsidRPr="00123B97" w:rsidRDefault="009E05B9" w:rsidP="00F13DF8">
            <w:pPr>
              <w:pStyle w:val="Odsekzoznamu"/>
              <w:numPr>
                <w:ilvl w:val="0"/>
                <w:numId w:val="28"/>
              </w:numPr>
              <w:ind w:left="426"/>
              <w:rPr>
                <w:rFonts w:ascii="Arial Narrow" w:eastAsia="Calibri" w:hAnsi="Arial Narrow"/>
                <w:sz w:val="18"/>
                <w:szCs w:val="18"/>
              </w:rPr>
            </w:pPr>
            <w:r w:rsidRPr="00123B97">
              <w:rPr>
                <w:rFonts w:ascii="Arial Narrow" w:eastAsia="Calibri" w:hAnsi="Arial Narrow"/>
                <w:sz w:val="18"/>
                <w:szCs w:val="18"/>
              </w:rPr>
              <w:t>popis súladu projektu s programovou stratégiou IROP,</w:t>
            </w:r>
          </w:p>
          <w:p w14:paraId="7BB32B4E" w14:textId="1EE179C9" w:rsidR="008A2FD8" w:rsidRPr="00123B97" w:rsidRDefault="008A2FD8" w:rsidP="00F13DF8">
            <w:pPr>
              <w:pStyle w:val="Odsekzoznamu"/>
              <w:numPr>
                <w:ilvl w:val="0"/>
                <w:numId w:val="28"/>
              </w:numPr>
              <w:ind w:left="426"/>
              <w:rPr>
                <w:rFonts w:ascii="Arial Narrow" w:eastAsia="Calibri" w:hAnsi="Arial Narrow"/>
                <w:sz w:val="18"/>
                <w:szCs w:val="18"/>
              </w:rPr>
            </w:pPr>
            <w:r w:rsidRPr="00123B97">
              <w:rPr>
                <w:rFonts w:ascii="Arial Narrow" w:eastAsia="Calibri" w:hAnsi="Arial Narrow"/>
                <w:sz w:val="18"/>
                <w:szCs w:val="18"/>
              </w:rPr>
              <w:t xml:space="preserve">popis príspevku projektu k plneniu cieľov </w:t>
            </w:r>
            <w:r w:rsidR="00F13DF8" w:rsidRPr="00123B97">
              <w:rPr>
                <w:rFonts w:ascii="Arial Narrow" w:eastAsia="Calibri" w:hAnsi="Arial Narrow"/>
                <w:sz w:val="18"/>
                <w:szCs w:val="18"/>
              </w:rPr>
              <w:t>stratégie CLLD,</w:t>
            </w:r>
          </w:p>
          <w:p w14:paraId="5625F6D4" w14:textId="49CED0CE" w:rsidR="008C79D4" w:rsidRPr="00385B43"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vplyv projektu na širšie územie MAS – žiadateľ deklaruje aký presah má realizácia projektu z hľadiska územia, t.</w:t>
            </w:r>
            <w:r w:rsidR="009E05B9">
              <w:rPr>
                <w:rFonts w:ascii="Arial Narrow" w:eastAsia="Calibri" w:hAnsi="Arial Narrow"/>
                <w:sz w:val="18"/>
                <w:szCs w:val="18"/>
              </w:rPr>
              <w:t xml:space="preserve"> </w:t>
            </w:r>
            <w:r>
              <w:rPr>
                <w:rFonts w:ascii="Arial Narrow" w:eastAsia="Calibri" w:hAnsi="Arial Narrow"/>
                <w:sz w:val="18"/>
                <w:szCs w:val="18"/>
              </w:rPr>
              <w:t>j. koľkých obcí v MAS sa realizácia projektu dotkne,</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a do akej miery projekt prispeje k riešeniu situácie v riešenej oblasti (environmentálne, </w:t>
            </w:r>
            <w:proofErr w:type="spellStart"/>
            <w:r w:rsidRPr="00385B43">
              <w:rPr>
                <w:rFonts w:ascii="Arial Narrow" w:eastAsia="Calibri" w:hAnsi="Arial Narrow"/>
                <w:sz w:val="18"/>
                <w:szCs w:val="18"/>
              </w:rPr>
              <w:t>socio</w:t>
            </w:r>
            <w:proofErr w:type="spellEnd"/>
            <w:r w:rsidRPr="00385B43">
              <w:rPr>
                <w:rFonts w:ascii="Arial Narrow" w:eastAsia="Calibri" w:hAnsi="Arial Narrow"/>
                <w:sz w:val="18"/>
                <w:szCs w:val="18"/>
              </w:rPr>
              <w:t xml:space="preserve">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140D91FE"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sa realizáciou </w:t>
            </w:r>
            <w:del w:id="63" w:author="Autor">
              <w:r w:rsidRPr="00385B43" w:rsidDel="00C63727">
                <w:rPr>
                  <w:rFonts w:ascii="Arial Narrow" w:eastAsia="Calibri" w:hAnsi="Arial Narrow"/>
                  <w:sz w:val="18"/>
                  <w:szCs w:val="18"/>
                </w:rPr>
                <w:delText>hlavn</w:delText>
              </w:r>
              <w:r w:rsidR="00F760E3" w:rsidDel="00C63727">
                <w:rPr>
                  <w:rFonts w:ascii="Arial Narrow" w:eastAsia="Calibri" w:hAnsi="Arial Narrow"/>
                  <w:sz w:val="18"/>
                  <w:szCs w:val="18"/>
                </w:rPr>
                <w:delText>ej</w:delText>
              </w:r>
              <w:r w:rsidRPr="00385B43" w:rsidDel="00C63727">
                <w:rPr>
                  <w:rFonts w:ascii="Arial Narrow" w:eastAsia="Calibri" w:hAnsi="Arial Narrow"/>
                  <w:sz w:val="18"/>
                  <w:szCs w:val="18"/>
                </w:rPr>
                <w:delText xml:space="preserve"> aktiv</w:delText>
              </w:r>
              <w:r w:rsidR="00F760E3" w:rsidDel="00C63727">
                <w:rPr>
                  <w:rFonts w:ascii="Arial Narrow" w:eastAsia="Calibri" w:hAnsi="Arial Narrow"/>
                  <w:sz w:val="18"/>
                  <w:szCs w:val="18"/>
                </w:rPr>
                <w:delText>i</w:delText>
              </w:r>
              <w:r w:rsidRPr="00385B43" w:rsidDel="00C63727">
                <w:rPr>
                  <w:rFonts w:ascii="Arial Narrow" w:eastAsia="Calibri" w:hAnsi="Arial Narrow"/>
                  <w:sz w:val="18"/>
                  <w:szCs w:val="18"/>
                </w:rPr>
                <w:delText>t</w:delText>
              </w:r>
              <w:r w:rsidR="00F760E3" w:rsidDel="00C63727">
                <w:rPr>
                  <w:rFonts w:ascii="Arial Narrow" w:eastAsia="Calibri" w:hAnsi="Arial Narrow"/>
                  <w:sz w:val="18"/>
                  <w:szCs w:val="18"/>
                </w:rPr>
                <w:delText>y</w:delText>
              </w:r>
              <w:r w:rsidRPr="00385B43" w:rsidDel="00C63727">
                <w:rPr>
                  <w:rFonts w:ascii="Arial Narrow" w:eastAsia="Calibri" w:hAnsi="Arial Narrow"/>
                  <w:sz w:val="18"/>
                  <w:szCs w:val="18"/>
                </w:rPr>
                <w:delText xml:space="preserve"> </w:delText>
              </w:r>
            </w:del>
            <w:r w:rsidRPr="00385B43">
              <w:rPr>
                <w:rFonts w:ascii="Arial Narrow" w:eastAsia="Calibri" w:hAnsi="Arial Narrow"/>
                <w:sz w:val="18"/>
                <w:szCs w:val="18"/>
              </w:rPr>
              <w:t>projektu dosiahnu deklarované cieľové hodnoty merateľných ukazovateľov projektu</w:t>
            </w:r>
            <w:r w:rsidR="00045684">
              <w:rPr>
                <w:rFonts w:ascii="Arial Narrow" w:eastAsia="Calibri" w:hAnsi="Arial Narrow"/>
                <w:sz w:val="18"/>
                <w:szCs w:val="18"/>
              </w:rPr>
              <w:t>,</w:t>
            </w:r>
          </w:p>
          <w:p w14:paraId="34E89171" w14:textId="62C5E0A1" w:rsidR="008C79D4"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toho, či projekt vytvorí pracovné miesto/miesta pre znevýhodnené skupiny osôb a o aké znevýhodnené skupiny pôjde,</w:t>
            </w:r>
          </w:p>
          <w:p w14:paraId="330B083C" w14:textId="7EC6961D" w:rsidR="00045684" w:rsidRPr="00385B43"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36A67EAE" w14:textId="5A087CD0"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p>
          <w:p w14:paraId="2C56A6C3" w14:textId="0491028A" w:rsidR="008A2FD8" w:rsidRPr="00385B43" w:rsidRDefault="007E493D" w:rsidP="00F13DF8">
            <w:pPr>
              <w:pStyle w:val="Odsekzoznamu"/>
              <w:numPr>
                <w:ilvl w:val="0"/>
                <w:numId w:val="28"/>
              </w:numPr>
              <w:ind w:left="426"/>
              <w:rPr>
                <w:rFonts w:ascii="Arial Narrow" w:eastAsia="Calibri" w:hAnsi="Arial Narrow"/>
                <w:sz w:val="18"/>
                <w:szCs w:val="18"/>
              </w:rPr>
            </w:pPr>
            <w:r w:rsidRPr="007E493D">
              <w:rPr>
                <w:rFonts w:ascii="Arial Narrow" w:eastAsia="Calibri" w:hAnsi="Arial Narrow"/>
                <w:sz w:val="18"/>
                <w:szCs w:val="18"/>
              </w:rPr>
              <w:t xml:space="preserve">popis možných rizík v súvislosti s udržateľnosťou projektu a popis manažmentu rizík udržateľnosti projektu (identifikovanie rizík, popis prostriedkov na ich elimináciu). </w:t>
            </w:r>
            <w:r w:rsidR="008A2FD8" w:rsidRPr="00385B43">
              <w:rPr>
                <w:rFonts w:ascii="Arial Narrow" w:eastAsia="Calibri" w:hAnsi="Arial Narrow"/>
                <w:sz w:val="18"/>
                <w:szCs w:val="18"/>
              </w:rPr>
              <w:t>účinnosť a efektívnosť riešenia vo vzťahu k stanoveným cieľom a výsledkom projektu</w:t>
            </w:r>
          </w:p>
          <w:p w14:paraId="25C8A628" w14:textId="77777777" w:rsidR="00060B13" w:rsidRPr="007D6358" w:rsidRDefault="008A2FD8" w:rsidP="00F13DF8">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312F94E7" w14:textId="7E18EF54" w:rsidR="008A2FD8" w:rsidRPr="00E659EE" w:rsidRDefault="00060B13" w:rsidP="00F13DF8">
            <w:pPr>
              <w:pStyle w:val="Odsekzoznamu"/>
              <w:numPr>
                <w:ilvl w:val="0"/>
                <w:numId w:val="28"/>
              </w:numPr>
              <w:ind w:left="426"/>
              <w:rPr>
                <w:rFonts w:ascii="Arial Narrow" w:hAnsi="Arial Narrow"/>
                <w:sz w:val="18"/>
                <w:szCs w:val="18"/>
              </w:rPr>
            </w:pPr>
            <w:r>
              <w:rPr>
                <w:rFonts w:ascii="Arial Narrow" w:eastAsia="Calibri" w:hAnsi="Arial Narrow"/>
                <w:sz w:val="18"/>
                <w:szCs w:val="18"/>
              </w:rPr>
              <w:t>popis vstupov do finančnej analýzy</w:t>
            </w:r>
            <w:r w:rsidR="008A2FD8" w:rsidRPr="00385B43">
              <w:rPr>
                <w:rFonts w:ascii="Arial Narrow" w:eastAsia="Calibri" w:hAnsi="Arial Narrow"/>
                <w:sz w:val="18"/>
                <w:szCs w:val="18"/>
              </w:rPr>
              <w:t>.</w:t>
            </w:r>
          </w:p>
          <w:p w14:paraId="2C9E74E9" w14:textId="77777777" w:rsidR="009E05B9" w:rsidRPr="009E05B9" w:rsidRDefault="00F74163" w:rsidP="00E659EE">
            <w:pPr>
              <w:pStyle w:val="Odsekzoznamu"/>
              <w:numPr>
                <w:ilvl w:val="0"/>
                <w:numId w:val="28"/>
              </w:numPr>
              <w:ind w:left="426"/>
              <w:rPr>
                <w:rFonts w:ascii="Arial Narrow" w:hAnsi="Arial Narrow"/>
                <w:sz w:val="18"/>
                <w:szCs w:val="18"/>
              </w:rPr>
            </w:pPr>
            <w:r w:rsidRPr="00E659EE">
              <w:rPr>
                <w:rFonts w:ascii="Arial Narrow" w:eastAsia="Calibri" w:hAnsi="Arial Narrow"/>
                <w:sz w:val="18"/>
                <w:szCs w:val="18"/>
              </w:rPr>
              <w:t>popis krytia prevádzkových výdavkov súvisiacich s prevádzkou predmetu projektu po ukončení realizácie projektu.</w:t>
            </w:r>
          </w:p>
          <w:p w14:paraId="1348609B" w14:textId="1D8D5468" w:rsidR="00F13DF8" w:rsidRPr="00E659EE" w:rsidRDefault="00F13DF8" w:rsidP="00C64DB9">
            <w:pPr>
              <w:pStyle w:val="Odsekzoznamu"/>
              <w:ind w:left="426"/>
              <w:rPr>
                <w:rFonts w:ascii="Arial Narrow" w:hAnsi="Arial Narrow"/>
                <w:sz w:val="18"/>
                <w:szCs w:val="18"/>
              </w:rPr>
            </w:pP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lastRenderedPageBreak/>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1E2D5411"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t.</w:t>
            </w:r>
            <w:r w:rsidR="009E05B9">
              <w:rPr>
                <w:rFonts w:ascii="Arial Narrow" w:hAnsi="Arial Narrow"/>
                <w:sz w:val="18"/>
                <w:lang w:val="sk-SK"/>
              </w:rPr>
              <w:t xml:space="preserve"> </w:t>
            </w:r>
            <w:r w:rsidRPr="00385B43">
              <w:rPr>
                <w:rFonts w:ascii="Arial Narrow" w:hAnsi="Arial Narrow"/>
                <w:sz w:val="18"/>
                <w:lang w:val="sk-SK"/>
              </w:rPr>
              <w:t>j.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4BFED2DD"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t.</w:t>
            </w:r>
            <w:r w:rsidR="009E05B9">
              <w:rPr>
                <w:rFonts w:ascii="Arial Narrow" w:hAnsi="Arial Narrow"/>
                <w:sz w:val="18"/>
                <w:lang w:val="sk-SK"/>
              </w:rPr>
              <w:t xml:space="preserve"> </w:t>
            </w:r>
            <w:r w:rsidRPr="00385B43">
              <w:rPr>
                <w:rFonts w:ascii="Arial Narrow" w:hAnsi="Arial Narrow"/>
                <w:sz w:val="18"/>
                <w:lang w:val="sk-SK"/>
              </w:rPr>
              <w:t>j.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09EC3517"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t.</w:t>
            </w:r>
            <w:r w:rsidR="009E05B9">
              <w:rPr>
                <w:rFonts w:ascii="Arial Narrow" w:hAnsi="Arial Narrow"/>
                <w:sz w:val="18"/>
                <w:lang w:val="sk-SK"/>
              </w:rPr>
              <w:t xml:space="preserve"> </w:t>
            </w:r>
            <w:r w:rsidRPr="00385B43">
              <w:rPr>
                <w:rFonts w:ascii="Arial Narrow" w:hAnsi="Arial Narrow"/>
                <w:sz w:val="18"/>
                <w:lang w:val="sk-SK"/>
              </w:rPr>
              <w:t>j.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583582DD" w14:textId="31F9393B"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p w14:paraId="4674B269" w14:textId="673EE8F7" w:rsidR="008A2FD8" w:rsidRPr="00C64DB9" w:rsidRDefault="008A2FD8" w:rsidP="00C64DB9">
            <w:pPr>
              <w:widowControl w:val="0"/>
              <w:autoSpaceDE w:val="0"/>
              <w:autoSpaceDN w:val="0"/>
              <w:adjustRightInd w:val="0"/>
              <w:spacing w:after="60"/>
              <w:textAlignment w:val="baseline"/>
              <w:rPr>
                <w:rFonts w:ascii="Arial Narrow" w:hAnsi="Arial Narrow"/>
                <w:sz w:val="18"/>
                <w:szCs w:val="18"/>
              </w:rPr>
            </w:pP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279D91FC" w14:textId="3747784D" w:rsidR="00402A70" w:rsidRDefault="00385B43" w:rsidP="00385B43">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w:t>
            </w:r>
            <w:r w:rsidR="00E0609C">
              <w:rPr>
                <w:rFonts w:ascii="Arial Narrow" w:hAnsi="Arial Narrow"/>
                <w:sz w:val="18"/>
                <w:szCs w:val="18"/>
              </w:rPr>
              <w:t>hodnoty v súlade s </w:t>
            </w:r>
            <w:r w:rsidR="00E0609C" w:rsidRPr="00385B43">
              <w:rPr>
                <w:rFonts w:ascii="Arial Narrow" w:hAnsi="Arial Narrow"/>
                <w:sz w:val="18"/>
                <w:szCs w:val="18"/>
              </w:rPr>
              <w:t>rozpočt</w:t>
            </w:r>
            <w:r w:rsidR="00E0609C">
              <w:rPr>
                <w:rFonts w:ascii="Arial Narrow" w:hAnsi="Arial Narrow"/>
                <w:sz w:val="18"/>
                <w:szCs w:val="18"/>
              </w:rPr>
              <w:t xml:space="preserve">om </w:t>
            </w:r>
            <w:r w:rsidR="00402A70" w:rsidRPr="00385B43">
              <w:rPr>
                <w:rFonts w:ascii="Arial Narrow" w:hAnsi="Arial Narrow"/>
                <w:sz w:val="18"/>
                <w:szCs w:val="18"/>
              </w:rPr>
              <w:t>projektu, ktorí tvorí prílohu ŽoPr.</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16FCEF29" w14:textId="77777777" w:rsidR="00E0609C" w:rsidRDefault="00E0609C" w:rsidP="00385B43">
            <w:pPr>
              <w:jc w:val="left"/>
              <w:rPr>
                <w:rFonts w:ascii="Arial Narrow" w:hAnsi="Arial Narrow"/>
                <w:sz w:val="18"/>
                <w:szCs w:val="18"/>
              </w:rPr>
            </w:pPr>
          </w:p>
          <w:p w14:paraId="6414325D" w14:textId="236A9F82" w:rsidR="00E0609C" w:rsidRDefault="00E0609C" w:rsidP="00385B43">
            <w:pPr>
              <w:jc w:val="left"/>
              <w:rPr>
                <w:rFonts w:ascii="Arial Narrow" w:hAnsi="Arial Narrow"/>
                <w:sz w:val="18"/>
                <w:szCs w:val="18"/>
              </w:rPr>
            </w:pPr>
          </w:p>
          <w:p w14:paraId="4C7616B7" w14:textId="79FF206E" w:rsidR="00E0609C" w:rsidRPr="00E0609C" w:rsidRDefault="00E0609C" w:rsidP="00385B43">
            <w:pPr>
              <w:jc w:val="left"/>
              <w:rPr>
                <w:rFonts w:ascii="Arial Narrow" w:hAnsi="Arial Narrow"/>
                <w:sz w:val="22"/>
                <w:szCs w:val="18"/>
              </w:rPr>
            </w:pPr>
            <w:r w:rsidRPr="00E0609C">
              <w:rPr>
                <w:rFonts w:ascii="Arial Narrow" w:hAnsi="Arial Narrow"/>
                <w:sz w:val="22"/>
                <w:szCs w:val="18"/>
              </w:rPr>
              <w:t>Celkové oprávnené výdavky:</w:t>
            </w:r>
          </w:p>
          <w:p w14:paraId="791DD88B" w14:textId="56CCF9AC" w:rsidR="00E0609C" w:rsidRPr="00E0609C" w:rsidRDefault="00E0609C" w:rsidP="00385B43">
            <w:pPr>
              <w:jc w:val="left"/>
              <w:rPr>
                <w:rFonts w:ascii="Arial Narrow" w:hAnsi="Arial Narrow"/>
                <w:sz w:val="22"/>
                <w:szCs w:val="18"/>
              </w:rPr>
            </w:pPr>
          </w:p>
          <w:p w14:paraId="12188C05" w14:textId="2E5A233D" w:rsidR="00E0609C" w:rsidRDefault="00E0609C" w:rsidP="00385B43">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53069D3F" w14:textId="77777777" w:rsidR="00E0609C" w:rsidRPr="00E0609C" w:rsidRDefault="00E0609C" w:rsidP="00385B43">
            <w:pPr>
              <w:jc w:val="left"/>
              <w:rPr>
                <w:rFonts w:ascii="Arial Narrow" w:hAnsi="Arial Narrow"/>
                <w:b/>
                <w:sz w:val="22"/>
                <w:szCs w:val="18"/>
              </w:rPr>
            </w:pPr>
          </w:p>
          <w:p w14:paraId="21DA42AB" w14:textId="77777777" w:rsidR="00E0609C" w:rsidRPr="00E0609C" w:rsidRDefault="00E0609C" w:rsidP="00E0609C">
            <w:pPr>
              <w:jc w:val="left"/>
              <w:rPr>
                <w:rFonts w:ascii="Arial Narrow" w:hAnsi="Arial Narrow"/>
                <w:b/>
                <w:sz w:val="22"/>
                <w:szCs w:val="18"/>
              </w:rPr>
            </w:pPr>
            <w:r w:rsidRPr="00E0609C">
              <w:rPr>
                <w:rFonts w:ascii="Arial Narrow" w:hAnsi="Arial Narrow"/>
                <w:b/>
                <w:sz w:val="22"/>
                <w:szCs w:val="18"/>
              </w:rPr>
              <w:t>Žiadaná výška príspevku:</w:t>
            </w:r>
          </w:p>
          <w:p w14:paraId="75FA76FD" w14:textId="77777777" w:rsidR="00E0609C" w:rsidRDefault="00E0609C" w:rsidP="00385B43">
            <w:pPr>
              <w:jc w:val="left"/>
              <w:rPr>
                <w:rFonts w:ascii="Arial Narrow" w:hAnsi="Arial Narrow"/>
                <w:sz w:val="18"/>
                <w:szCs w:val="18"/>
              </w:rPr>
            </w:pPr>
          </w:p>
          <w:p w14:paraId="161086D4" w14:textId="764545F6" w:rsidR="00E0609C" w:rsidRPr="00E0609C" w:rsidRDefault="00E0609C" w:rsidP="00385B43">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5E02374E" w:rsidR="00E0609C" w:rsidRPr="00385B43" w:rsidRDefault="00E0609C"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3"/>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ŽoP</w:t>
            </w:r>
            <w:r w:rsidR="008852B4" w:rsidRPr="00385B43">
              <w:rPr>
                <w:rFonts w:ascii="Arial Narrow" w:hAnsi="Arial Narrow"/>
                <w:sz w:val="18"/>
                <w:szCs w:val="18"/>
              </w:rPr>
              <w:t>r</w:t>
            </w:r>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0472B6D0" w:rsidR="00C11A6E" w:rsidRPr="00385B43" w:rsidRDefault="00C11A6E" w:rsidP="00367725">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8371AF" w:rsidRPr="00385B43" w14:paraId="76D7D5FE" w14:textId="77777777" w:rsidTr="00B51F3B">
        <w:trPr>
          <w:trHeight w:val="146"/>
        </w:trPr>
        <w:tc>
          <w:tcPr>
            <w:tcW w:w="7054" w:type="dxa"/>
            <w:tcBorders>
              <w:top w:val="single" w:sz="2" w:space="0" w:color="000000"/>
            </w:tcBorders>
            <w:vAlign w:val="center"/>
            <w:hideMark/>
          </w:tcPr>
          <w:p w14:paraId="4D9BCAB0" w14:textId="65C58890" w:rsidR="008371AF" w:rsidRPr="00385B43" w:rsidRDefault="008371AF" w:rsidP="00C0655E">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w:t>
            </w:r>
            <w:r w:rsidR="0080537F" w:rsidRPr="00385B43">
              <w:rPr>
                <w:rFonts w:ascii="Arial Narrow" w:hAnsi="Arial Narrow"/>
                <w:sz w:val="18"/>
                <w:szCs w:val="18"/>
              </w:rPr>
              <w:t xml:space="preserve">rávna </w:t>
            </w:r>
            <w:r w:rsidRPr="00385B43">
              <w:rPr>
                <w:rFonts w:ascii="Arial Narrow" w:hAnsi="Arial Narrow"/>
                <w:sz w:val="18"/>
                <w:szCs w:val="18"/>
              </w:rPr>
              <w:t>form</w:t>
            </w:r>
            <w:r w:rsidR="0080537F" w:rsidRPr="00385B43">
              <w:rPr>
                <w:rFonts w:ascii="Arial Narrow" w:hAnsi="Arial Narrow"/>
                <w:sz w:val="18"/>
                <w:szCs w:val="18"/>
              </w:rPr>
              <w:t>a</w:t>
            </w:r>
            <w:r w:rsidRPr="00385B43">
              <w:rPr>
                <w:rFonts w:ascii="Arial Narrow" w:hAnsi="Arial Narrow"/>
                <w:sz w:val="18"/>
                <w:szCs w:val="18"/>
              </w:rPr>
              <w:t xml:space="preserve"> </w:t>
            </w:r>
            <w:r w:rsidR="00A54518" w:rsidRPr="00385B43">
              <w:rPr>
                <w:rFonts w:ascii="Arial Narrow" w:hAnsi="Arial Narrow"/>
                <w:sz w:val="18"/>
                <w:szCs w:val="18"/>
              </w:rPr>
              <w:t xml:space="preserve">a veľkosť podniku </w:t>
            </w:r>
          </w:p>
        </w:tc>
        <w:tc>
          <w:tcPr>
            <w:tcW w:w="7405" w:type="dxa"/>
            <w:tcBorders>
              <w:top w:val="single" w:sz="2" w:space="0" w:color="000000"/>
            </w:tcBorders>
            <w:vAlign w:val="center"/>
            <w:hideMark/>
          </w:tcPr>
          <w:p w14:paraId="1CEAF50E" w14:textId="20E15098" w:rsidR="00C0655E" w:rsidRDefault="00353C0C" w:rsidP="00C5470C">
            <w:pPr>
              <w:pStyle w:val="Odsekzoznamu"/>
              <w:tabs>
                <w:tab w:val="left" w:pos="1593"/>
              </w:tabs>
              <w:autoSpaceDE w:val="0"/>
              <w:autoSpaceDN w:val="0"/>
              <w:ind w:left="1593" w:hanging="1527"/>
              <w:rPr>
                <w:ins w:id="64" w:author="Autor"/>
                <w:rFonts w:ascii="Arial Narrow" w:hAnsi="Arial Narrow"/>
                <w:sz w:val="18"/>
                <w:szCs w:val="18"/>
              </w:rPr>
            </w:pPr>
            <w:r w:rsidRPr="00385B43">
              <w:rPr>
                <w:rFonts w:ascii="Arial Narrow" w:hAnsi="Arial Narrow"/>
                <w:sz w:val="18"/>
                <w:szCs w:val="18"/>
              </w:rPr>
              <w:t xml:space="preserve">Príloha č. </w:t>
            </w:r>
            <w:r w:rsidR="00063CC8">
              <w:rPr>
                <w:rFonts w:ascii="Arial Narrow" w:hAnsi="Arial Narrow"/>
                <w:sz w:val="18"/>
                <w:szCs w:val="18"/>
              </w:rPr>
              <w:t>1</w:t>
            </w:r>
            <w:r w:rsidRPr="00385B43">
              <w:rPr>
                <w:rFonts w:ascii="Arial Narrow" w:hAnsi="Arial Narrow"/>
                <w:sz w:val="18"/>
                <w:szCs w:val="18"/>
              </w:rPr>
              <w:t xml:space="preserve"> ŽoPr –</w:t>
            </w:r>
            <w:r>
              <w:rPr>
                <w:rFonts w:ascii="Arial Narrow" w:hAnsi="Arial Narrow"/>
                <w:sz w:val="18"/>
                <w:szCs w:val="18"/>
              </w:rPr>
              <w:t xml:space="preserve"> </w:t>
            </w:r>
            <w:r w:rsidR="00C0655E" w:rsidRPr="00385B43">
              <w:rPr>
                <w:rFonts w:ascii="Arial Narrow" w:hAnsi="Arial Narrow"/>
                <w:sz w:val="18"/>
                <w:szCs w:val="18"/>
              </w:rPr>
              <w:t xml:space="preserve">Splnomocnenie, ak ŽoPr podpisuje splnomocnená osoba a nie štatutárny orgán </w:t>
            </w:r>
            <w:r w:rsidR="00385B43">
              <w:rPr>
                <w:rFonts w:ascii="Arial Narrow" w:hAnsi="Arial Narrow"/>
                <w:sz w:val="18"/>
                <w:szCs w:val="18"/>
              </w:rPr>
              <w:t>ž</w:t>
            </w:r>
            <w:r w:rsidR="00385B43" w:rsidRPr="00F15F1F">
              <w:rPr>
                <w:rFonts w:ascii="Arial Narrow" w:hAnsi="Arial Narrow"/>
                <w:sz w:val="18"/>
                <w:szCs w:val="18"/>
              </w:rPr>
              <w:t>iadateľ</w:t>
            </w:r>
            <w:r w:rsidR="00385B43">
              <w:rPr>
                <w:rFonts w:ascii="Arial Narrow" w:hAnsi="Arial Narrow"/>
                <w:sz w:val="18"/>
                <w:szCs w:val="18"/>
              </w:rPr>
              <w:t>a</w:t>
            </w:r>
            <w:r>
              <w:rPr>
                <w:rFonts w:ascii="Arial Narrow" w:hAnsi="Arial Narrow"/>
                <w:sz w:val="18"/>
                <w:szCs w:val="18"/>
              </w:rPr>
              <w:t xml:space="preserve"> (ak relevantné)</w:t>
            </w:r>
          </w:p>
          <w:p w14:paraId="3037E633" w14:textId="047D07ED" w:rsidR="00E4250F" w:rsidRDefault="00E4250F">
            <w:pPr>
              <w:pStyle w:val="Odsekzoznamu"/>
              <w:tabs>
                <w:tab w:val="left" w:pos="1593"/>
              </w:tabs>
              <w:autoSpaceDE w:val="0"/>
              <w:autoSpaceDN w:val="0"/>
              <w:ind w:left="1593" w:hanging="1527"/>
              <w:rPr>
                <w:ins w:id="65" w:author="Autor"/>
                <w:rFonts w:ascii="Arial Narrow" w:hAnsi="Arial Narrow"/>
                <w:sz w:val="18"/>
                <w:szCs w:val="18"/>
              </w:rPr>
            </w:pPr>
            <w:r w:rsidRPr="00385B43">
              <w:rPr>
                <w:rFonts w:ascii="Arial Narrow" w:hAnsi="Arial Narrow"/>
                <w:sz w:val="18"/>
                <w:szCs w:val="18"/>
              </w:rPr>
              <w:t xml:space="preserve">Príloha č. </w:t>
            </w:r>
            <w:r w:rsidR="00063CC8">
              <w:rPr>
                <w:rFonts w:ascii="Arial Narrow" w:hAnsi="Arial Narrow"/>
                <w:sz w:val="18"/>
                <w:szCs w:val="18"/>
              </w:rPr>
              <w:t>2</w:t>
            </w:r>
            <w:r w:rsidRPr="00385B43">
              <w:rPr>
                <w:rFonts w:ascii="Arial Narrow" w:hAnsi="Arial Narrow"/>
                <w:sz w:val="18"/>
                <w:szCs w:val="18"/>
              </w:rPr>
              <w:t xml:space="preserve"> ŽoPr –</w:t>
            </w:r>
            <w:r>
              <w:rPr>
                <w:rFonts w:ascii="Arial Narrow" w:hAnsi="Arial Narrow"/>
                <w:sz w:val="18"/>
                <w:szCs w:val="18"/>
              </w:rPr>
              <w:t>V</w:t>
            </w:r>
            <w:r w:rsidRPr="00385B43">
              <w:rPr>
                <w:rFonts w:ascii="Arial Narrow" w:hAnsi="Arial Narrow"/>
                <w:sz w:val="18"/>
                <w:szCs w:val="18"/>
              </w:rPr>
              <w:t xml:space="preserve">yhlásenie </w:t>
            </w:r>
            <w:r>
              <w:rPr>
                <w:rFonts w:ascii="Arial Narrow" w:hAnsi="Arial Narrow"/>
                <w:sz w:val="18"/>
                <w:szCs w:val="18"/>
              </w:rPr>
              <w:t>o veľkosti podniku</w:t>
            </w:r>
          </w:p>
          <w:p w14:paraId="207ED716" w14:textId="3C1C11A2" w:rsidR="00C22080" w:rsidRDefault="00C22080" w:rsidP="00C22080">
            <w:pPr>
              <w:pStyle w:val="Odsekzoznamu"/>
              <w:tabs>
                <w:tab w:val="left" w:pos="1593"/>
              </w:tabs>
              <w:autoSpaceDE w:val="0"/>
              <w:autoSpaceDN w:val="0"/>
              <w:ind w:left="1593" w:hanging="1527"/>
              <w:rPr>
                <w:ins w:id="66" w:author="Autor"/>
                <w:rFonts w:ascii="Arial Narrow" w:hAnsi="Arial Narrow"/>
                <w:sz w:val="18"/>
                <w:szCs w:val="18"/>
              </w:rPr>
            </w:pPr>
            <w:ins w:id="67" w:author="Autor">
              <w:r>
                <w:rPr>
                  <w:rFonts w:ascii="Arial Narrow" w:hAnsi="Arial Narrow"/>
                  <w:sz w:val="18"/>
                  <w:szCs w:val="18"/>
                </w:rPr>
                <w:t>Príloha č. 3 ŽoPr –Zrušenie osvedčenia o zápise do evidencie SHR (ak relevantné)</w:t>
              </w:r>
            </w:ins>
          </w:p>
          <w:p w14:paraId="4BA5D4EE" w14:textId="77777777" w:rsidR="00C22080" w:rsidRDefault="00C22080">
            <w:pPr>
              <w:pStyle w:val="Odsekzoznamu"/>
              <w:tabs>
                <w:tab w:val="left" w:pos="1593"/>
              </w:tabs>
              <w:autoSpaceDE w:val="0"/>
              <w:autoSpaceDN w:val="0"/>
              <w:ind w:left="1593" w:hanging="1527"/>
              <w:rPr>
                <w:rFonts w:ascii="Arial Narrow" w:hAnsi="Arial Narrow"/>
                <w:sz w:val="18"/>
                <w:szCs w:val="18"/>
              </w:rPr>
            </w:pPr>
          </w:p>
          <w:p w14:paraId="6CBBAC8F" w14:textId="441BF774" w:rsidR="00BA5D1C" w:rsidRPr="007959BE" w:rsidRDefault="00BA5D1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Účtovná závierka žiadateľa (ak nie je zverejnená v registri účtovných závierok)</w:t>
            </w:r>
            <w:r w:rsidR="005B243A">
              <w:rPr>
                <w:rFonts w:ascii="Arial Narrow" w:hAnsi="Arial Narrow"/>
                <w:sz w:val="18"/>
                <w:szCs w:val="18"/>
              </w:rPr>
              <w:t xml:space="preserve"> </w:t>
            </w:r>
            <w:r>
              <w:rPr>
                <w:rFonts w:ascii="Arial Narrow" w:hAnsi="Arial Narrow"/>
                <w:sz w:val="18"/>
                <w:szCs w:val="18"/>
              </w:rPr>
              <w:t>/</w:t>
            </w:r>
            <w:r w:rsidR="005B243A">
              <w:rPr>
                <w:rFonts w:ascii="Arial Narrow" w:hAnsi="Arial Narrow"/>
                <w:sz w:val="18"/>
                <w:szCs w:val="18"/>
              </w:rPr>
              <w:t xml:space="preserve"> </w:t>
            </w:r>
            <w:r>
              <w:rPr>
                <w:rFonts w:ascii="Arial Narrow" w:hAnsi="Arial Narrow"/>
                <w:sz w:val="18"/>
                <w:szCs w:val="18"/>
              </w:rPr>
              <w:t>Daňové priznanie</w:t>
            </w:r>
          </w:p>
        </w:tc>
      </w:tr>
      <w:tr w:rsidR="008713C6" w:rsidRPr="00385B43" w14:paraId="176BEECF" w14:textId="77777777" w:rsidTr="00B51F3B">
        <w:trPr>
          <w:trHeight w:val="176"/>
        </w:trPr>
        <w:tc>
          <w:tcPr>
            <w:tcW w:w="7054" w:type="dxa"/>
            <w:vAlign w:val="center"/>
          </w:tcPr>
          <w:p w14:paraId="29D52E20" w14:textId="77777777" w:rsidR="008713C6" w:rsidRPr="00385B43" w:rsidRDefault="008713C6" w:rsidP="008713C6">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2142C74C" w:rsidR="008713C6" w:rsidRPr="00385B43" w:rsidRDefault="008713C6" w:rsidP="008713C6">
            <w:pPr>
              <w:pStyle w:val="Odsekzoznamu"/>
              <w:autoSpaceDE w:val="0"/>
              <w:autoSpaceDN w:val="0"/>
              <w:ind w:left="62" w:firstLine="4"/>
              <w:rPr>
                <w:rFonts w:ascii="Arial Narrow" w:hAnsi="Arial Narrow"/>
                <w:sz w:val="18"/>
                <w:szCs w:val="18"/>
              </w:rPr>
            </w:pPr>
            <w:r>
              <w:rPr>
                <w:rFonts w:ascii="Arial Narrow" w:hAnsi="Arial Narrow"/>
                <w:sz w:val="18"/>
                <w:szCs w:val="18"/>
              </w:rPr>
              <w:t>Bez osobitnej prílohy</w:t>
            </w:r>
          </w:p>
        </w:tc>
      </w:tr>
      <w:tr w:rsidR="00C0655E" w:rsidRPr="00385B43" w14:paraId="5F0F6FA0" w14:textId="77777777" w:rsidTr="00B51F3B">
        <w:trPr>
          <w:trHeight w:val="330"/>
        </w:trPr>
        <w:tc>
          <w:tcPr>
            <w:tcW w:w="7054" w:type="dxa"/>
            <w:vAlign w:val="center"/>
          </w:tcPr>
          <w:p w14:paraId="669E2F42" w14:textId="061415C2" w:rsidR="00C0655E" w:rsidRPr="00385B43" w:rsidRDefault="00CE155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27D8674F" w:rsidR="00C0655E" w:rsidRPr="00385B43" w:rsidRDefault="00C0655E" w:rsidP="00CD6E91">
            <w:pPr>
              <w:pStyle w:val="Odsekzoznamu"/>
              <w:tabs>
                <w:tab w:val="left" w:pos="1338"/>
              </w:tabs>
              <w:autoSpaceDE w:val="0"/>
              <w:autoSpaceDN w:val="0"/>
              <w:ind w:left="1338" w:hanging="1272"/>
              <w:jc w:val="left"/>
              <w:rPr>
                <w:rFonts w:ascii="Arial Narrow" w:hAnsi="Arial Narrow"/>
                <w:sz w:val="18"/>
                <w:szCs w:val="18"/>
              </w:rPr>
            </w:pPr>
            <w:r w:rsidRPr="00385B43">
              <w:rPr>
                <w:rFonts w:ascii="Arial Narrow" w:hAnsi="Arial Narrow"/>
                <w:sz w:val="18"/>
                <w:szCs w:val="18"/>
              </w:rPr>
              <w:t xml:space="preserve">Príloha č. </w:t>
            </w:r>
            <w:del w:id="68" w:author="Autor">
              <w:r w:rsidR="008713C6" w:rsidDel="00C22080">
                <w:rPr>
                  <w:rFonts w:ascii="Arial Narrow" w:hAnsi="Arial Narrow"/>
                  <w:sz w:val="18"/>
                  <w:szCs w:val="18"/>
                </w:rPr>
                <w:delText>3</w:delText>
              </w:r>
            </w:del>
            <w:ins w:id="69" w:author="Autor">
              <w:r w:rsidR="00C22080">
                <w:rPr>
                  <w:rFonts w:ascii="Arial Narrow" w:hAnsi="Arial Narrow"/>
                  <w:sz w:val="18"/>
                  <w:szCs w:val="18"/>
                </w:rPr>
                <w:t>4</w:t>
              </w:r>
            </w:ins>
            <w:r w:rsidRPr="00385B43">
              <w:rPr>
                <w:rFonts w:ascii="Arial Narrow" w:hAnsi="Arial Narrow"/>
                <w:sz w:val="18"/>
                <w:szCs w:val="18"/>
              </w:rPr>
              <w:t xml:space="preserve"> ŽoP</w:t>
            </w:r>
            <w:r w:rsidR="00CE155D" w:rsidRPr="00385B43">
              <w:rPr>
                <w:rFonts w:ascii="Arial Narrow" w:hAnsi="Arial Narrow"/>
                <w:sz w:val="18"/>
                <w:szCs w:val="18"/>
              </w:rPr>
              <w:t>r</w:t>
            </w:r>
            <w:r w:rsidRPr="00385B43">
              <w:rPr>
                <w:rFonts w:ascii="Arial Narrow" w:hAnsi="Arial Narrow"/>
                <w:sz w:val="18"/>
                <w:szCs w:val="18"/>
              </w:rPr>
              <w:t xml:space="preserve"> –</w:t>
            </w:r>
            <w:r w:rsidR="00B82C04">
              <w:rPr>
                <w:rFonts w:ascii="Arial Narrow" w:hAnsi="Arial Narrow"/>
                <w:sz w:val="18"/>
                <w:szCs w:val="18"/>
              </w:rPr>
              <w:t xml:space="preserve"> </w:t>
            </w:r>
            <w:ins w:id="70" w:author="Autor">
              <w:r w:rsidR="00AC550B">
                <w:rPr>
                  <w:rFonts w:ascii="Arial Narrow" w:hAnsi="Arial Narrow"/>
                  <w:sz w:val="18"/>
                  <w:szCs w:val="18"/>
                </w:rPr>
                <w:t>Výpis z registra trestov fyzických osôb</w:t>
              </w:r>
            </w:ins>
            <w:del w:id="71" w:author="Autor">
              <w:r w:rsidR="00CD6E91" w:rsidDel="00AC550B">
                <w:rPr>
                  <w:rFonts w:ascii="Arial Narrow" w:hAnsi="Arial Narrow"/>
                  <w:sz w:val="18"/>
                  <w:szCs w:val="18"/>
                </w:rPr>
                <w:delText>Údaje na vyžiadanie</w:delText>
              </w:r>
              <w:r w:rsidR="00B82C04" w:rsidRPr="00B82C04" w:rsidDel="00AC550B">
                <w:rPr>
                  <w:rFonts w:ascii="Arial Narrow" w:hAnsi="Arial Narrow"/>
                  <w:sz w:val="18"/>
                  <w:szCs w:val="18"/>
                </w:rPr>
                <w:delText xml:space="preserve"> výpisu z</w:delText>
              </w:r>
              <w:r w:rsidR="00B82C04" w:rsidDel="00AC550B">
                <w:rPr>
                  <w:rFonts w:ascii="Arial Narrow" w:hAnsi="Arial Narrow"/>
                  <w:sz w:val="18"/>
                  <w:szCs w:val="18"/>
                </w:rPr>
                <w:delText> </w:delText>
              </w:r>
              <w:r w:rsidR="00B82C04" w:rsidRPr="00B82C04" w:rsidDel="00AC550B">
                <w:rPr>
                  <w:rFonts w:ascii="Arial Narrow" w:hAnsi="Arial Narrow"/>
                  <w:sz w:val="18"/>
                  <w:szCs w:val="18"/>
                </w:rPr>
                <w:delText>registra trestov</w:delText>
              </w:r>
            </w:del>
          </w:p>
        </w:tc>
      </w:tr>
      <w:tr w:rsidR="00C0655E" w:rsidRPr="00385B43" w14:paraId="7E964FF2" w14:textId="77777777" w:rsidTr="00B51F3B">
        <w:trPr>
          <w:trHeight w:val="127"/>
        </w:trPr>
        <w:tc>
          <w:tcPr>
            <w:tcW w:w="7054" w:type="dxa"/>
            <w:vAlign w:val="center"/>
          </w:tcPr>
          <w:p w14:paraId="564C1667" w14:textId="77777777" w:rsidR="00C0655E"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p w14:paraId="2E590A1A" w14:textId="1B8EB512" w:rsidR="008A0977" w:rsidRPr="00797FA8" w:rsidRDefault="008A0977" w:rsidP="008A0977">
            <w:pPr>
              <w:pStyle w:val="Odsekzoznamu"/>
              <w:autoSpaceDE w:val="0"/>
              <w:autoSpaceDN w:val="0"/>
              <w:ind w:left="426"/>
              <w:rPr>
                <w:rFonts w:ascii="Arial Narrow" w:hAnsi="Arial Narrow"/>
                <w:sz w:val="12"/>
                <w:szCs w:val="12"/>
              </w:rPr>
            </w:pPr>
          </w:p>
        </w:tc>
        <w:tc>
          <w:tcPr>
            <w:tcW w:w="7405" w:type="dxa"/>
            <w:vAlign w:val="center"/>
          </w:tcPr>
          <w:p w14:paraId="28E5450A" w14:textId="37C228D3" w:rsidR="00C0655E" w:rsidRPr="00385B43"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7EB75A9D"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proofErr w:type="spellStart"/>
            <w:ins w:id="72" w:author="Autor">
              <w:r w:rsidR="00784653">
                <w:rPr>
                  <w:rFonts w:ascii="Arial Narrow" w:hAnsi="Arial Narrow"/>
                  <w:sz w:val="18"/>
                  <w:szCs w:val="18"/>
                </w:rPr>
                <w:t>realizáciu</w:t>
              </w:r>
            </w:ins>
            <w:del w:id="73" w:author="Autor">
              <w:r w:rsidRPr="00385B43" w:rsidDel="00784653">
                <w:rPr>
                  <w:rFonts w:ascii="Arial Narrow" w:hAnsi="Arial Narrow"/>
                  <w:sz w:val="18"/>
                  <w:szCs w:val="18"/>
                </w:rPr>
                <w:delText xml:space="preserve">práce na </w:delText>
              </w:r>
            </w:del>
            <w:r w:rsidRPr="00385B43">
              <w:rPr>
                <w:rFonts w:ascii="Arial Narrow" w:hAnsi="Arial Narrow"/>
                <w:sz w:val="18"/>
                <w:szCs w:val="18"/>
              </w:rPr>
              <w:t>projekt</w:t>
            </w:r>
            <w:ins w:id="74" w:author="Autor">
              <w:r w:rsidR="00784653">
                <w:rPr>
                  <w:rFonts w:ascii="Arial Narrow" w:hAnsi="Arial Narrow"/>
                  <w:sz w:val="18"/>
                  <w:szCs w:val="18"/>
                </w:rPr>
                <w:t>u</w:t>
              </w:r>
            </w:ins>
            <w:proofErr w:type="spellEnd"/>
            <w:del w:id="75" w:author="Autor">
              <w:r w:rsidRPr="00385B43" w:rsidDel="00784653">
                <w:rPr>
                  <w:rFonts w:ascii="Arial Narrow" w:hAnsi="Arial Narrow"/>
                  <w:sz w:val="18"/>
                  <w:szCs w:val="18"/>
                </w:rPr>
                <w:delText>e</w:delText>
              </w:r>
            </w:del>
            <w:r w:rsidRPr="00385B43">
              <w:rPr>
                <w:rFonts w:ascii="Arial Narrow" w:hAnsi="Arial Narrow"/>
                <w:sz w:val="18"/>
                <w:szCs w:val="18"/>
              </w:rPr>
              <w:t xml:space="preserve"> pred </w:t>
            </w:r>
            <w:r w:rsidR="007463C7">
              <w:rPr>
                <w:rFonts w:ascii="Arial Narrow" w:hAnsi="Arial Narrow"/>
                <w:sz w:val="18"/>
                <w:szCs w:val="18"/>
              </w:rPr>
              <w:t>predložením ŽoPr na MAS</w:t>
            </w:r>
          </w:p>
        </w:tc>
        <w:tc>
          <w:tcPr>
            <w:tcW w:w="7405" w:type="dxa"/>
            <w:vAlign w:val="center"/>
          </w:tcPr>
          <w:p w14:paraId="3CF6C482" w14:textId="61FA000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50EE0285"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ins w:id="76" w:author="Autor">
              <w:r w:rsidR="00C22080">
                <w:rPr>
                  <w:rFonts w:ascii="Arial Narrow" w:hAnsi="Arial Narrow"/>
                  <w:sz w:val="18"/>
                  <w:szCs w:val="18"/>
                </w:rPr>
                <w:t>5</w:t>
              </w:r>
            </w:ins>
            <w:del w:id="77" w:author="Autor">
              <w:r w:rsidR="008713C6" w:rsidDel="00C22080">
                <w:rPr>
                  <w:rFonts w:ascii="Arial Narrow" w:hAnsi="Arial Narrow"/>
                  <w:sz w:val="18"/>
                  <w:szCs w:val="18"/>
                </w:rPr>
                <w:delText>4</w:delText>
              </w:r>
            </w:del>
            <w:r w:rsidR="00C41525" w:rsidRPr="00385B43">
              <w:rPr>
                <w:rFonts w:ascii="Arial Narrow" w:hAnsi="Arial Narrow"/>
                <w:sz w:val="18"/>
                <w:szCs w:val="18"/>
              </w:rPr>
              <w:t xml:space="preserve"> ŽoPr - Rozpočet projektu</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639FC5BB"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del w:id="78" w:author="Autor">
              <w:r w:rsidR="008713C6" w:rsidDel="00C22080">
                <w:rPr>
                  <w:rFonts w:ascii="Arial Narrow" w:hAnsi="Arial Narrow"/>
                  <w:sz w:val="18"/>
                  <w:szCs w:val="18"/>
                </w:rPr>
                <w:delText>4</w:delText>
              </w:r>
            </w:del>
            <w:ins w:id="79" w:author="Autor">
              <w:r w:rsidR="00C22080">
                <w:rPr>
                  <w:rFonts w:ascii="Arial Narrow" w:hAnsi="Arial Narrow"/>
                  <w:sz w:val="18"/>
                  <w:szCs w:val="18"/>
                </w:rPr>
                <w:t>5</w:t>
              </w:r>
            </w:ins>
            <w:r w:rsidR="00063CC8">
              <w:rPr>
                <w:rFonts w:ascii="Arial Narrow" w:hAnsi="Arial Narrow"/>
                <w:sz w:val="18"/>
                <w:szCs w:val="18"/>
              </w:rPr>
              <w:t xml:space="preserve"> </w:t>
            </w:r>
            <w:r w:rsidRPr="00385B43">
              <w:rPr>
                <w:rFonts w:ascii="Arial Narrow" w:hAnsi="Arial Narrow"/>
                <w:sz w:val="18"/>
                <w:szCs w:val="18"/>
              </w:rPr>
              <w:t>ŽoPr - Rozpočet projektu,</w:t>
            </w:r>
          </w:p>
          <w:p w14:paraId="3DD7DD4C" w14:textId="2284C1AE"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del w:id="80" w:author="Autor">
              <w:r w:rsidR="008713C6" w:rsidDel="00C22080">
                <w:rPr>
                  <w:rFonts w:ascii="Arial Narrow" w:hAnsi="Arial Narrow"/>
                  <w:sz w:val="18"/>
                  <w:szCs w:val="18"/>
                </w:rPr>
                <w:delText>5</w:delText>
              </w:r>
            </w:del>
            <w:ins w:id="81" w:author="Autor">
              <w:r w:rsidR="00C22080">
                <w:rPr>
                  <w:rFonts w:ascii="Arial Narrow" w:hAnsi="Arial Narrow"/>
                  <w:sz w:val="18"/>
                  <w:szCs w:val="18"/>
                </w:rPr>
                <w:t>6</w:t>
              </w:r>
            </w:ins>
            <w:r w:rsidRPr="00385B43">
              <w:rPr>
                <w:rFonts w:ascii="Arial Narrow" w:hAnsi="Arial Narrow"/>
                <w:sz w:val="18"/>
                <w:szCs w:val="18"/>
              </w:rPr>
              <w:t xml:space="preserve"> ŽoPr - Ukazovatele </w:t>
            </w:r>
            <w:r w:rsidR="009F6095">
              <w:rPr>
                <w:rFonts w:ascii="Arial Narrow" w:hAnsi="Arial Narrow"/>
                <w:sz w:val="18"/>
                <w:szCs w:val="18"/>
              </w:rPr>
              <w:t>hodnotenia finančnej situácie</w:t>
            </w:r>
            <w:r w:rsidRPr="00385B43">
              <w:rPr>
                <w:rFonts w:ascii="Arial Narrow" w:hAnsi="Arial Narrow"/>
                <w:sz w:val="18"/>
                <w:szCs w:val="18"/>
              </w:rPr>
              <w:t>,</w:t>
            </w:r>
          </w:p>
          <w:p w14:paraId="3646070A" w14:textId="077FCCC3" w:rsidR="00CE155D"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del w:id="82" w:author="Autor">
              <w:r w:rsidR="008713C6" w:rsidDel="00C22080">
                <w:rPr>
                  <w:rFonts w:ascii="Arial Narrow" w:hAnsi="Arial Narrow"/>
                  <w:sz w:val="18"/>
                  <w:szCs w:val="18"/>
                </w:rPr>
                <w:delText>6</w:delText>
              </w:r>
            </w:del>
            <w:ins w:id="83" w:author="Autor">
              <w:r w:rsidR="00C22080">
                <w:rPr>
                  <w:rFonts w:ascii="Arial Narrow" w:hAnsi="Arial Narrow"/>
                  <w:sz w:val="18"/>
                  <w:szCs w:val="18"/>
                </w:rPr>
                <w:t>7</w:t>
              </w:r>
            </w:ins>
            <w:r w:rsidRPr="00385B43">
              <w:rPr>
                <w:rFonts w:ascii="Arial Narrow" w:hAnsi="Arial Narrow"/>
                <w:sz w:val="18"/>
                <w:szCs w:val="18"/>
              </w:rPr>
              <w:t xml:space="preserve"> ŽoPr - Finančná analýza projektu</w:t>
            </w:r>
          </w:p>
        </w:tc>
      </w:tr>
      <w:tr w:rsidR="00121A14" w:rsidRPr="00385B43" w14:paraId="66951978" w14:textId="77777777" w:rsidTr="00B51F3B">
        <w:trPr>
          <w:trHeight w:val="330"/>
        </w:trPr>
        <w:tc>
          <w:tcPr>
            <w:tcW w:w="7054" w:type="dxa"/>
            <w:vAlign w:val="center"/>
          </w:tcPr>
          <w:p w14:paraId="3C8CADF9" w14:textId="48735F5D" w:rsidR="00121A14" w:rsidRPr="00385B43" w:rsidRDefault="00121A14"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Podmienky vyplývajúce zo schémy pomoci</w:t>
            </w:r>
            <w:r w:rsidR="008A0977">
              <w:rPr>
                <w:rFonts w:ascii="Arial Narrow" w:hAnsi="Arial Narrow"/>
                <w:sz w:val="18"/>
                <w:szCs w:val="18"/>
              </w:rPr>
              <w:t xml:space="preserve"> </w:t>
            </w:r>
            <w:r w:rsidR="008713C6">
              <w:rPr>
                <w:rFonts w:ascii="Arial Narrow" w:hAnsi="Arial Narrow"/>
                <w:sz w:val="18"/>
                <w:szCs w:val="18"/>
              </w:rPr>
              <w:t>platnej DM 18/2018</w:t>
            </w:r>
          </w:p>
        </w:tc>
        <w:tc>
          <w:tcPr>
            <w:tcW w:w="7405" w:type="dxa"/>
            <w:vAlign w:val="center"/>
          </w:tcPr>
          <w:p w14:paraId="7BFAFBA6" w14:textId="46B16ACF" w:rsidR="00121A14" w:rsidRPr="00385B43" w:rsidRDefault="00121A14"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Všetky prílohy predložené </w:t>
            </w:r>
            <w:r w:rsidR="006E13CA" w:rsidRPr="00385B43">
              <w:rPr>
                <w:rFonts w:ascii="Arial Narrow" w:hAnsi="Arial Narrow"/>
                <w:sz w:val="18"/>
                <w:szCs w:val="18"/>
              </w:rPr>
              <w:t>v rámci ostatných príloh ŽoPr</w:t>
            </w:r>
          </w:p>
        </w:tc>
      </w:tr>
      <w:tr w:rsidR="00CE155D" w:rsidRPr="00385B43" w14:paraId="1E58FC41" w14:textId="77777777" w:rsidTr="00B51F3B">
        <w:trPr>
          <w:trHeight w:val="330"/>
        </w:trPr>
        <w:tc>
          <w:tcPr>
            <w:tcW w:w="7054" w:type="dxa"/>
            <w:vAlign w:val="center"/>
          </w:tcPr>
          <w:p w14:paraId="487657FA" w14:textId="6A76AE0A" w:rsidR="00CE155D" w:rsidRPr="00385B43" w:rsidRDefault="006E13CA" w:rsidP="009C1424">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385B43"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6E13CA" w:rsidRPr="00385B43" w:rsidDel="00784653" w14:paraId="1D5E0F62" w14:textId="2D9B5BF5" w:rsidTr="00B51F3B">
        <w:trPr>
          <w:trHeight w:val="136"/>
          <w:del w:id="84" w:author="Autor"/>
        </w:trPr>
        <w:tc>
          <w:tcPr>
            <w:tcW w:w="7054" w:type="dxa"/>
            <w:vAlign w:val="center"/>
          </w:tcPr>
          <w:p w14:paraId="2574B83F" w14:textId="72F9FD94" w:rsidR="006E13CA" w:rsidRPr="00385B43" w:rsidDel="00784653" w:rsidRDefault="006E13CA" w:rsidP="007C1E56">
            <w:pPr>
              <w:pStyle w:val="Odsekzoznamu"/>
              <w:numPr>
                <w:ilvl w:val="0"/>
                <w:numId w:val="8"/>
              </w:numPr>
              <w:autoSpaceDE w:val="0"/>
              <w:autoSpaceDN w:val="0"/>
              <w:ind w:left="426"/>
              <w:rPr>
                <w:del w:id="85" w:author="Autor"/>
                <w:rFonts w:ascii="Arial Narrow" w:hAnsi="Arial Narrow"/>
                <w:sz w:val="18"/>
                <w:szCs w:val="18"/>
              </w:rPr>
            </w:pPr>
            <w:del w:id="86" w:author="Autor">
              <w:r w:rsidRPr="00385B43" w:rsidDel="00784653">
                <w:rPr>
                  <w:rFonts w:ascii="Arial Narrow" w:hAnsi="Arial Narrow"/>
                  <w:sz w:val="18"/>
                  <w:szCs w:val="18"/>
                </w:rPr>
                <w:delText>Vyhlásené VO na hlavn</w:delText>
              </w:r>
              <w:r w:rsidR="002D040C" w:rsidDel="00784653">
                <w:rPr>
                  <w:rFonts w:ascii="Arial Narrow" w:hAnsi="Arial Narrow"/>
                  <w:sz w:val="18"/>
                  <w:szCs w:val="18"/>
                </w:rPr>
                <w:delText>ú</w:delText>
              </w:r>
              <w:r w:rsidRPr="00385B43" w:rsidDel="00784653">
                <w:rPr>
                  <w:rFonts w:ascii="Arial Narrow" w:hAnsi="Arial Narrow"/>
                  <w:sz w:val="18"/>
                  <w:szCs w:val="18"/>
                </w:rPr>
                <w:delText xml:space="preserve"> aktivit</w:delText>
              </w:r>
              <w:r w:rsidR="002D040C" w:rsidDel="00784653">
                <w:rPr>
                  <w:rFonts w:ascii="Arial Narrow" w:hAnsi="Arial Narrow"/>
                  <w:sz w:val="18"/>
                  <w:szCs w:val="18"/>
                </w:rPr>
                <w:delText>u</w:delText>
              </w:r>
              <w:r w:rsidRPr="00385B43" w:rsidDel="00784653">
                <w:rPr>
                  <w:rFonts w:ascii="Arial Narrow" w:hAnsi="Arial Narrow"/>
                  <w:sz w:val="18"/>
                  <w:szCs w:val="18"/>
                </w:rPr>
                <w:delText xml:space="preserve"> projektu</w:delText>
              </w:r>
            </w:del>
          </w:p>
        </w:tc>
        <w:tc>
          <w:tcPr>
            <w:tcW w:w="7405" w:type="dxa"/>
            <w:vAlign w:val="center"/>
          </w:tcPr>
          <w:p w14:paraId="09CD2055" w14:textId="48A99A90" w:rsidR="006E13CA" w:rsidRPr="00385B43" w:rsidDel="00784653" w:rsidRDefault="006E13CA" w:rsidP="006E13CA">
            <w:pPr>
              <w:pStyle w:val="Odsekzoznamu"/>
              <w:tabs>
                <w:tab w:val="left" w:pos="1593"/>
              </w:tabs>
              <w:autoSpaceDE w:val="0"/>
              <w:autoSpaceDN w:val="0"/>
              <w:ind w:left="1593" w:hanging="1527"/>
              <w:jc w:val="left"/>
              <w:rPr>
                <w:del w:id="87" w:author="Autor"/>
                <w:rFonts w:ascii="Arial Narrow" w:hAnsi="Arial Narrow"/>
                <w:sz w:val="18"/>
                <w:szCs w:val="18"/>
              </w:rPr>
            </w:pPr>
            <w:del w:id="88" w:author="Autor">
              <w:r w:rsidRPr="00385B43" w:rsidDel="00784653">
                <w:rPr>
                  <w:rFonts w:ascii="Arial Narrow" w:hAnsi="Arial Narrow"/>
                  <w:sz w:val="18"/>
                  <w:szCs w:val="18"/>
                </w:rPr>
                <w:delText>Bez osobitnej prílohy</w:delText>
              </w:r>
            </w:del>
          </w:p>
        </w:tc>
      </w:tr>
      <w:tr w:rsidR="006E13CA" w:rsidRPr="00385B43" w14:paraId="6962AC8E" w14:textId="77777777" w:rsidTr="00B51F3B">
        <w:trPr>
          <w:trHeight w:val="136"/>
        </w:trPr>
        <w:tc>
          <w:tcPr>
            <w:tcW w:w="7054" w:type="dxa"/>
            <w:vAlign w:val="center"/>
          </w:tcPr>
          <w:p w14:paraId="14D3937F" w14:textId="5FA5DB28" w:rsidR="006E13CA" w:rsidRPr="00385B43" w:rsidRDefault="006E13CA" w:rsidP="00A56BEC">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w:t>
            </w:r>
            <w:del w:id="89" w:author="Autor">
              <w:r w:rsidRPr="00385B43" w:rsidDel="00784653">
                <w:rPr>
                  <w:rFonts w:ascii="Arial Narrow" w:hAnsi="Arial Narrow"/>
                  <w:sz w:val="18"/>
                  <w:szCs w:val="18"/>
                </w:rPr>
                <w:delText xml:space="preserve"> aktivít</w:delText>
              </w:r>
            </w:del>
            <w:r w:rsidRPr="00385B43">
              <w:rPr>
                <w:rFonts w:ascii="Arial Narrow" w:hAnsi="Arial Narrow"/>
                <w:sz w:val="18"/>
                <w:szCs w:val="18"/>
              </w:rPr>
              <w:t xml:space="preserve"> projektu</w:t>
            </w:r>
            <w:r w:rsidR="008A0977">
              <w:rPr>
                <w:rFonts w:ascii="Arial Narrow" w:hAnsi="Arial Narrow"/>
                <w:sz w:val="18"/>
                <w:szCs w:val="18"/>
              </w:rPr>
              <w:t xml:space="preserve"> </w:t>
            </w:r>
          </w:p>
        </w:tc>
        <w:tc>
          <w:tcPr>
            <w:tcW w:w="7405" w:type="dxa"/>
            <w:vAlign w:val="center"/>
          </w:tcPr>
          <w:p w14:paraId="5B516AF7" w14:textId="6BD8427D" w:rsidR="006E13CA" w:rsidRDefault="006E13CA" w:rsidP="007959BE">
            <w:pPr>
              <w:pStyle w:val="Odsekzoznamu"/>
              <w:autoSpaceDE w:val="0"/>
              <w:autoSpaceDN w:val="0"/>
              <w:ind w:left="1343" w:hanging="1277"/>
              <w:jc w:val="left"/>
              <w:rPr>
                <w:rFonts w:ascii="Arial Narrow" w:hAnsi="Arial Narrow"/>
                <w:sz w:val="18"/>
                <w:szCs w:val="18"/>
              </w:rPr>
            </w:pPr>
            <w:r w:rsidRPr="00385B43">
              <w:rPr>
                <w:rFonts w:ascii="Arial Narrow" w:hAnsi="Arial Narrow"/>
                <w:sz w:val="18"/>
                <w:szCs w:val="18"/>
              </w:rPr>
              <w:t xml:space="preserve">Príloha č. </w:t>
            </w:r>
            <w:del w:id="90" w:author="Autor">
              <w:r w:rsidR="008713C6" w:rsidDel="00C22080">
                <w:rPr>
                  <w:rFonts w:ascii="Arial Narrow" w:hAnsi="Arial Narrow"/>
                  <w:sz w:val="18"/>
                  <w:szCs w:val="18"/>
                </w:rPr>
                <w:delText>7</w:delText>
              </w:r>
            </w:del>
            <w:ins w:id="91" w:author="Autor">
              <w:r w:rsidR="00C22080">
                <w:rPr>
                  <w:rFonts w:ascii="Arial Narrow" w:hAnsi="Arial Narrow"/>
                  <w:sz w:val="18"/>
                  <w:szCs w:val="18"/>
                </w:rPr>
                <w:t>8</w:t>
              </w:r>
            </w:ins>
            <w:r w:rsidRPr="00385B43">
              <w:rPr>
                <w:rFonts w:ascii="Arial Narrow" w:hAnsi="Arial Narrow"/>
                <w:sz w:val="18"/>
                <w:szCs w:val="18"/>
              </w:rPr>
              <w:t xml:space="preserve"> ŽoPr – </w:t>
            </w:r>
            <w:r w:rsidR="00B472F9" w:rsidRPr="00385B43">
              <w:rPr>
                <w:rFonts w:ascii="Arial Narrow" w:hAnsi="Arial Narrow"/>
                <w:sz w:val="18"/>
                <w:szCs w:val="18"/>
              </w:rPr>
              <w:t>Doklady</w:t>
            </w:r>
            <w:r w:rsidRPr="00385B43">
              <w:rPr>
                <w:rFonts w:ascii="Arial Narrow" w:hAnsi="Arial Narrow"/>
                <w:sz w:val="18"/>
                <w:szCs w:val="18"/>
              </w:rPr>
              <w:t xml:space="preserve"> od stavebného úradu (len v prípade, ak </w:t>
            </w:r>
            <w:r w:rsidR="006B5BCA" w:rsidRPr="00385B43">
              <w:rPr>
                <w:rFonts w:ascii="Arial Narrow" w:hAnsi="Arial Narrow"/>
                <w:sz w:val="18"/>
                <w:szCs w:val="18"/>
              </w:rPr>
              <w:t>sú predmetom projektu stavebné práce)</w:t>
            </w:r>
          </w:p>
          <w:p w14:paraId="13CE38B8" w14:textId="15888904" w:rsidR="000D6331" w:rsidRPr="00385B43" w:rsidRDefault="000D6331" w:rsidP="007959BE">
            <w:pPr>
              <w:pStyle w:val="Odsekzoznamu"/>
              <w:autoSpaceDE w:val="0"/>
              <w:autoSpaceDN w:val="0"/>
              <w:ind w:left="1485" w:hanging="1419"/>
              <w:jc w:val="left"/>
              <w:rPr>
                <w:rFonts w:ascii="Arial Narrow" w:hAnsi="Arial Narrow"/>
                <w:sz w:val="18"/>
                <w:szCs w:val="18"/>
              </w:rPr>
            </w:pPr>
            <w:r>
              <w:rPr>
                <w:rFonts w:ascii="Arial Narrow" w:hAnsi="Arial Narrow"/>
                <w:sz w:val="18"/>
                <w:szCs w:val="18"/>
              </w:rPr>
              <w:t xml:space="preserve">Príloha č. </w:t>
            </w:r>
            <w:del w:id="92" w:author="Autor">
              <w:r w:rsidR="008713C6" w:rsidDel="00C22080">
                <w:rPr>
                  <w:rFonts w:ascii="Arial Narrow" w:hAnsi="Arial Narrow"/>
                  <w:sz w:val="18"/>
                  <w:szCs w:val="18"/>
                </w:rPr>
                <w:delText>8</w:delText>
              </w:r>
            </w:del>
            <w:ins w:id="93" w:author="Autor">
              <w:r w:rsidR="00C22080">
                <w:rPr>
                  <w:rFonts w:ascii="Arial Narrow" w:hAnsi="Arial Narrow"/>
                  <w:sz w:val="18"/>
                  <w:szCs w:val="18"/>
                </w:rPr>
                <w:t>9</w:t>
              </w:r>
            </w:ins>
            <w:r>
              <w:rPr>
                <w:rFonts w:ascii="Arial Narrow" w:hAnsi="Arial Narrow"/>
                <w:sz w:val="18"/>
                <w:szCs w:val="18"/>
              </w:rPr>
              <w:t xml:space="preserve"> ŽoPr – </w:t>
            </w:r>
            <w:r w:rsidR="00CD4ABE">
              <w:rPr>
                <w:rFonts w:ascii="Arial Narrow" w:hAnsi="Arial Narrow"/>
                <w:sz w:val="18"/>
                <w:szCs w:val="18"/>
              </w:rPr>
              <w:tab/>
            </w:r>
            <w:r>
              <w:rPr>
                <w:rFonts w:ascii="Arial Narrow" w:hAnsi="Arial Narrow"/>
                <w:sz w:val="18"/>
                <w:szCs w:val="18"/>
              </w:rPr>
              <w:t xml:space="preserve">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0892E21D" w14:textId="77777777" w:rsidTr="00B51F3B">
        <w:trPr>
          <w:trHeight w:val="330"/>
        </w:trPr>
        <w:tc>
          <w:tcPr>
            <w:tcW w:w="7054" w:type="dxa"/>
            <w:vAlign w:val="center"/>
          </w:tcPr>
          <w:p w14:paraId="0A75ECEF" w14:textId="267A783B" w:rsidR="00CE155D" w:rsidRPr="00385B43" w:rsidRDefault="00CE155D" w:rsidP="00A56BEC">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r w:rsidR="008A0977">
              <w:rPr>
                <w:rFonts w:ascii="Arial Narrow" w:hAnsi="Arial Narrow"/>
                <w:sz w:val="18"/>
                <w:szCs w:val="18"/>
              </w:rPr>
              <w:t xml:space="preserve"> </w:t>
            </w:r>
          </w:p>
        </w:tc>
        <w:tc>
          <w:tcPr>
            <w:tcW w:w="7405" w:type="dxa"/>
            <w:vAlign w:val="center"/>
          </w:tcPr>
          <w:p w14:paraId="1AB04886" w14:textId="50CB2DE4" w:rsidR="00CE155D" w:rsidRPr="00797FA8" w:rsidRDefault="00CE155D" w:rsidP="00CE155D">
            <w:pPr>
              <w:pStyle w:val="Odsekzoznamu"/>
              <w:tabs>
                <w:tab w:val="left" w:pos="1593"/>
              </w:tabs>
              <w:autoSpaceDE w:val="0"/>
              <w:autoSpaceDN w:val="0"/>
              <w:ind w:left="1593" w:hanging="1527"/>
              <w:jc w:val="left"/>
              <w:rPr>
                <w:rFonts w:ascii="Arial Narrow" w:hAnsi="Arial Narrow"/>
                <w:sz w:val="17"/>
                <w:szCs w:val="17"/>
              </w:rPr>
            </w:pPr>
            <w:r w:rsidRPr="00797FA8">
              <w:rPr>
                <w:rFonts w:ascii="Arial Narrow" w:hAnsi="Arial Narrow"/>
                <w:sz w:val="17"/>
                <w:szCs w:val="17"/>
              </w:rPr>
              <w:t xml:space="preserve">Príloha č. </w:t>
            </w:r>
            <w:del w:id="94" w:author="Autor">
              <w:r w:rsidR="008713C6" w:rsidRPr="00797FA8" w:rsidDel="00C22080">
                <w:rPr>
                  <w:rFonts w:ascii="Arial Narrow" w:hAnsi="Arial Narrow"/>
                  <w:sz w:val="17"/>
                  <w:szCs w:val="17"/>
                </w:rPr>
                <w:delText>9</w:delText>
              </w:r>
            </w:del>
            <w:ins w:id="95" w:author="Autor">
              <w:r w:rsidR="00C22080">
                <w:rPr>
                  <w:rFonts w:ascii="Arial Narrow" w:hAnsi="Arial Narrow"/>
                  <w:sz w:val="17"/>
                  <w:szCs w:val="17"/>
                </w:rPr>
                <w:t>10</w:t>
              </w:r>
            </w:ins>
            <w:r w:rsidRPr="00797FA8">
              <w:rPr>
                <w:rFonts w:ascii="Arial Narrow" w:hAnsi="Arial Narrow"/>
                <w:sz w:val="17"/>
                <w:szCs w:val="17"/>
              </w:rPr>
              <w:t xml:space="preserve"> ŽoP</w:t>
            </w:r>
            <w:r w:rsidR="000E37F7" w:rsidRPr="00797FA8">
              <w:rPr>
                <w:rFonts w:ascii="Arial Narrow" w:hAnsi="Arial Narrow"/>
                <w:sz w:val="17"/>
                <w:szCs w:val="17"/>
              </w:rPr>
              <w:t>r</w:t>
            </w:r>
            <w:r w:rsidRPr="00797FA8">
              <w:rPr>
                <w:rFonts w:ascii="Arial Narrow" w:hAnsi="Arial Narrow"/>
                <w:sz w:val="17"/>
                <w:szCs w:val="17"/>
              </w:rPr>
              <w:t xml:space="preserve"> – </w:t>
            </w:r>
            <w:r w:rsidR="00B472F9" w:rsidRPr="00797FA8">
              <w:rPr>
                <w:rFonts w:ascii="Arial Narrow" w:hAnsi="Arial Narrow"/>
                <w:sz w:val="17"/>
                <w:szCs w:val="17"/>
              </w:rPr>
              <w:t>Doklady</w:t>
            </w:r>
            <w:r w:rsidRPr="00797FA8">
              <w:rPr>
                <w:rFonts w:ascii="Arial Narrow" w:hAnsi="Arial Narrow"/>
                <w:sz w:val="17"/>
                <w:szCs w:val="17"/>
              </w:rPr>
              <w:t xml:space="preserve"> preukazujúce vysporiadanie majetkovo-právnych vzťahov </w:t>
            </w:r>
          </w:p>
          <w:p w14:paraId="690F3C8D" w14:textId="09B94728" w:rsidR="00CE155D" w:rsidRPr="00385B43" w:rsidRDefault="006B5BCA" w:rsidP="008713C6">
            <w:pPr>
              <w:pStyle w:val="Odsekzoznamu"/>
              <w:autoSpaceDE w:val="0"/>
              <w:autoSpaceDN w:val="0"/>
              <w:ind w:left="68"/>
              <w:rPr>
                <w:rFonts w:ascii="Arial Narrow" w:hAnsi="Arial Narrow"/>
                <w:sz w:val="18"/>
                <w:szCs w:val="18"/>
              </w:rPr>
            </w:pPr>
            <w:r w:rsidRPr="00797FA8">
              <w:rPr>
                <w:rFonts w:ascii="Arial Narrow" w:hAnsi="Arial Narrow"/>
                <w:sz w:val="17"/>
                <w:szCs w:val="17"/>
              </w:rPr>
              <w:t xml:space="preserve">V prípade, ak ide o vybudovanie nového stavebného objektu nepredkladá </w:t>
            </w:r>
            <w:r w:rsidR="00385B43" w:rsidRPr="00797FA8">
              <w:rPr>
                <w:rFonts w:ascii="Arial Narrow" w:hAnsi="Arial Narrow"/>
                <w:sz w:val="17"/>
                <w:szCs w:val="17"/>
              </w:rPr>
              <w:t>žiadateľ</w:t>
            </w:r>
            <w:r w:rsidRPr="00797FA8">
              <w:rPr>
                <w:rFonts w:ascii="Arial Narrow" w:hAnsi="Arial Narrow"/>
                <w:sz w:val="17"/>
                <w:szCs w:val="17"/>
              </w:rPr>
              <w:t xml:space="preserve"> žiadnu prílohu a podmienka sa overí podľa dokladu stavebného úradu, ktorý žiadateľ predkladá v rámci podmienky poskytnutia príspevku č. </w:t>
            </w:r>
            <w:r w:rsidR="00535AFF" w:rsidRPr="00797FA8">
              <w:rPr>
                <w:rFonts w:ascii="Arial Narrow" w:hAnsi="Arial Narrow"/>
                <w:sz w:val="17"/>
                <w:szCs w:val="17"/>
              </w:rPr>
              <w:t>1</w:t>
            </w:r>
            <w:r w:rsidR="00385AAE">
              <w:rPr>
                <w:rFonts w:ascii="Arial Narrow" w:hAnsi="Arial Narrow"/>
                <w:sz w:val="17"/>
                <w:szCs w:val="17"/>
              </w:rPr>
              <w:t>4</w:t>
            </w:r>
            <w:r w:rsidRPr="00797FA8">
              <w:rPr>
                <w:rFonts w:ascii="Arial Narrow" w:hAnsi="Arial Narrow"/>
                <w:sz w:val="17"/>
                <w:szCs w:val="17"/>
              </w:rPr>
              <w:t>.</w:t>
            </w:r>
          </w:p>
        </w:tc>
      </w:tr>
      <w:tr w:rsidR="00CE155D" w:rsidRPr="00385B43" w14:paraId="6EEFB559" w14:textId="77777777" w:rsidTr="00B51F3B">
        <w:trPr>
          <w:trHeight w:val="130"/>
        </w:trPr>
        <w:tc>
          <w:tcPr>
            <w:tcW w:w="7054" w:type="dxa"/>
            <w:vAlign w:val="center"/>
          </w:tcPr>
          <w:p w14:paraId="7BA4ECFC" w14:textId="2511AB9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1CD453ED" w14:textId="77777777" w:rsidR="0036507C" w:rsidRPr="00797FA8" w:rsidRDefault="0036507C" w:rsidP="006B5BCA">
            <w:pPr>
              <w:pStyle w:val="Odsekzoznamu"/>
              <w:tabs>
                <w:tab w:val="left" w:pos="1593"/>
              </w:tabs>
              <w:autoSpaceDE w:val="0"/>
              <w:autoSpaceDN w:val="0"/>
              <w:ind w:left="1593" w:hanging="1527"/>
              <w:jc w:val="left"/>
              <w:rPr>
                <w:rFonts w:ascii="Arial Narrow" w:hAnsi="Arial Narrow"/>
                <w:sz w:val="8"/>
                <w:szCs w:val="8"/>
              </w:rPr>
            </w:pPr>
          </w:p>
          <w:p w14:paraId="78EB637A" w14:textId="09815144" w:rsidR="006B5BCA" w:rsidRPr="00385B43" w:rsidRDefault="006B5BCA" w:rsidP="006B5BCA">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del w:id="96" w:author="Autor">
              <w:r w:rsidR="008713C6" w:rsidDel="00C22080">
                <w:rPr>
                  <w:rFonts w:ascii="Arial Narrow" w:hAnsi="Arial Narrow"/>
                  <w:sz w:val="18"/>
                  <w:szCs w:val="18"/>
                </w:rPr>
                <w:delText>4</w:delText>
              </w:r>
            </w:del>
            <w:ins w:id="97" w:author="Autor">
              <w:r w:rsidR="00C22080">
                <w:rPr>
                  <w:rFonts w:ascii="Arial Narrow" w:hAnsi="Arial Narrow"/>
                  <w:sz w:val="18"/>
                  <w:szCs w:val="18"/>
                </w:rPr>
                <w:t>5</w:t>
              </w:r>
            </w:ins>
            <w:r w:rsidRPr="00385B43">
              <w:rPr>
                <w:rFonts w:ascii="Arial Narrow" w:hAnsi="Arial Narrow"/>
                <w:sz w:val="18"/>
                <w:szCs w:val="18"/>
              </w:rPr>
              <w:t xml:space="preserve"> ŽoPr - Rozpočet projektu,</w:t>
            </w:r>
          </w:p>
          <w:p w14:paraId="79542E83" w14:textId="1DD6A4BF" w:rsidR="006B5BCA" w:rsidRPr="00385B43" w:rsidRDefault="006B5BCA" w:rsidP="006B5BCA">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063CC8">
              <w:rPr>
                <w:rFonts w:ascii="Arial Narrow" w:hAnsi="Arial Narrow"/>
                <w:sz w:val="18"/>
                <w:szCs w:val="18"/>
              </w:rPr>
              <w:t>1</w:t>
            </w:r>
            <w:del w:id="98" w:author="Autor">
              <w:r w:rsidR="008713C6" w:rsidDel="00C22080">
                <w:rPr>
                  <w:rFonts w:ascii="Arial Narrow" w:hAnsi="Arial Narrow"/>
                  <w:sz w:val="18"/>
                  <w:szCs w:val="18"/>
                </w:rPr>
                <w:delText>0</w:delText>
              </w:r>
            </w:del>
            <w:ins w:id="99" w:author="Autor">
              <w:r w:rsidR="00C22080">
                <w:rPr>
                  <w:rFonts w:ascii="Arial Narrow" w:hAnsi="Arial Narrow"/>
                  <w:sz w:val="18"/>
                  <w:szCs w:val="18"/>
                </w:rPr>
                <w:t>1</w:t>
              </w:r>
            </w:ins>
            <w:r w:rsidRPr="00385B43">
              <w:rPr>
                <w:rFonts w:ascii="Arial Narrow" w:hAnsi="Arial Narrow"/>
                <w:sz w:val="18"/>
                <w:szCs w:val="18"/>
              </w:rPr>
              <w:t xml:space="preserve"> ŽoPr – </w:t>
            </w:r>
            <w:r w:rsidR="009379B2">
              <w:rPr>
                <w:rFonts w:ascii="Arial Narrow" w:hAnsi="Arial Narrow"/>
                <w:sz w:val="18"/>
                <w:szCs w:val="18"/>
              </w:rPr>
              <w:t>Prehľad minimálnej</w:t>
            </w:r>
            <w:r w:rsidRPr="00385B43">
              <w:rPr>
                <w:rFonts w:ascii="Arial Narrow" w:hAnsi="Arial Narrow"/>
                <w:sz w:val="18"/>
                <w:szCs w:val="18"/>
              </w:rPr>
              <w:t xml:space="preserve"> pomoci,</w:t>
            </w:r>
          </w:p>
          <w:p w14:paraId="012476D7" w14:textId="436329A7" w:rsidR="0036507C" w:rsidRPr="00797FA8" w:rsidRDefault="0036507C" w:rsidP="000060D8">
            <w:pPr>
              <w:autoSpaceDE w:val="0"/>
              <w:autoSpaceDN w:val="0"/>
              <w:rPr>
                <w:rFonts w:ascii="Arial Narrow" w:hAnsi="Arial Narrow"/>
                <w:sz w:val="8"/>
                <w:szCs w:val="8"/>
              </w:rPr>
            </w:pPr>
          </w:p>
        </w:tc>
      </w:tr>
      <w:tr w:rsidR="008A604D" w:rsidRPr="00385B43" w:rsidDel="00AC550B" w14:paraId="013C5459" w14:textId="178E3167" w:rsidTr="00B51F3B">
        <w:trPr>
          <w:trHeight w:val="130"/>
          <w:del w:id="100" w:author="Autor"/>
        </w:trPr>
        <w:tc>
          <w:tcPr>
            <w:tcW w:w="7054" w:type="dxa"/>
            <w:vAlign w:val="center"/>
          </w:tcPr>
          <w:p w14:paraId="10BBDF15" w14:textId="27F96BFF" w:rsidR="008A604D" w:rsidRPr="00385B43" w:rsidDel="00AC550B" w:rsidRDefault="008A604D" w:rsidP="00B13A79">
            <w:pPr>
              <w:pStyle w:val="Odsekzoznamu"/>
              <w:numPr>
                <w:ilvl w:val="0"/>
                <w:numId w:val="8"/>
              </w:numPr>
              <w:autoSpaceDE w:val="0"/>
              <w:autoSpaceDN w:val="0"/>
              <w:ind w:left="426"/>
              <w:rPr>
                <w:del w:id="101" w:author="Autor"/>
                <w:rFonts w:ascii="Arial Narrow" w:hAnsi="Arial Narrow"/>
                <w:sz w:val="18"/>
                <w:szCs w:val="18"/>
              </w:rPr>
            </w:pPr>
            <w:del w:id="102" w:author="Autor">
              <w:r w:rsidRPr="00385B43" w:rsidDel="00AC550B">
                <w:rPr>
                  <w:rFonts w:ascii="Arial Narrow" w:hAnsi="Arial Narrow"/>
                  <w:sz w:val="18"/>
                  <w:szCs w:val="18"/>
                </w:rPr>
                <w:delText>Časová oprávnenosť realizácie projektu</w:delText>
              </w:r>
            </w:del>
          </w:p>
        </w:tc>
        <w:tc>
          <w:tcPr>
            <w:tcW w:w="7405" w:type="dxa"/>
            <w:vAlign w:val="center"/>
          </w:tcPr>
          <w:p w14:paraId="1269D5D0" w14:textId="686220B8" w:rsidR="008A604D" w:rsidRPr="00385B43" w:rsidDel="00AC550B" w:rsidRDefault="008A604D" w:rsidP="008A604D">
            <w:pPr>
              <w:pStyle w:val="Odsekzoznamu"/>
              <w:tabs>
                <w:tab w:val="left" w:pos="1593"/>
              </w:tabs>
              <w:autoSpaceDE w:val="0"/>
              <w:autoSpaceDN w:val="0"/>
              <w:ind w:left="1593" w:hanging="1527"/>
              <w:jc w:val="left"/>
              <w:rPr>
                <w:del w:id="103" w:author="Autor"/>
                <w:rFonts w:ascii="Arial Narrow" w:hAnsi="Arial Narrow"/>
                <w:sz w:val="18"/>
                <w:szCs w:val="18"/>
                <w:highlight w:val="yellow"/>
              </w:rPr>
            </w:pPr>
            <w:del w:id="104" w:author="Autor">
              <w:r w:rsidRPr="00385B43" w:rsidDel="00AC550B">
                <w:rPr>
                  <w:rFonts w:ascii="Arial Narrow" w:hAnsi="Arial Narrow"/>
                  <w:sz w:val="18"/>
                  <w:szCs w:val="18"/>
                </w:rPr>
                <w:delText>Bez osobitnej prílohy</w:delText>
              </w:r>
            </w:del>
          </w:p>
        </w:tc>
      </w:tr>
      <w:tr w:rsidR="008A604D" w:rsidRPr="00385B43" w:rsidDel="00AC550B" w14:paraId="69E446F4" w14:textId="6F560A53" w:rsidTr="00B51F3B">
        <w:trPr>
          <w:trHeight w:val="122"/>
          <w:del w:id="105" w:author="Autor"/>
        </w:trPr>
        <w:tc>
          <w:tcPr>
            <w:tcW w:w="7054" w:type="dxa"/>
            <w:vAlign w:val="center"/>
          </w:tcPr>
          <w:p w14:paraId="7A0E41D1" w14:textId="5CEEDB1B" w:rsidR="008A604D" w:rsidRPr="00385B43" w:rsidDel="00AC550B" w:rsidRDefault="008A604D" w:rsidP="00B13A79">
            <w:pPr>
              <w:pStyle w:val="Odsekzoznamu"/>
              <w:numPr>
                <w:ilvl w:val="0"/>
                <w:numId w:val="8"/>
              </w:numPr>
              <w:autoSpaceDE w:val="0"/>
              <w:autoSpaceDN w:val="0"/>
              <w:ind w:left="426"/>
              <w:rPr>
                <w:del w:id="106" w:author="Autor"/>
                <w:rFonts w:ascii="Arial Narrow" w:hAnsi="Arial Narrow"/>
                <w:sz w:val="18"/>
                <w:szCs w:val="18"/>
              </w:rPr>
            </w:pPr>
            <w:del w:id="107" w:author="Autor">
              <w:r w:rsidRPr="00385B43" w:rsidDel="00AC550B">
                <w:rPr>
                  <w:rFonts w:ascii="Arial Narrow" w:hAnsi="Arial Narrow"/>
                  <w:sz w:val="18"/>
                  <w:szCs w:val="18"/>
                </w:rPr>
                <w:delText>Podmienky poskytnutia príspevku z hľadiska definovania merateľných ukazovateľov projektu</w:delText>
              </w:r>
            </w:del>
          </w:p>
        </w:tc>
        <w:tc>
          <w:tcPr>
            <w:tcW w:w="7405" w:type="dxa"/>
            <w:vAlign w:val="center"/>
          </w:tcPr>
          <w:p w14:paraId="0FFFF846" w14:textId="79B351CC" w:rsidR="008A604D" w:rsidRPr="00385B43" w:rsidDel="00AC550B" w:rsidRDefault="008A604D" w:rsidP="008A604D">
            <w:pPr>
              <w:pStyle w:val="Odsekzoznamu"/>
              <w:tabs>
                <w:tab w:val="left" w:pos="1593"/>
              </w:tabs>
              <w:autoSpaceDE w:val="0"/>
              <w:autoSpaceDN w:val="0"/>
              <w:ind w:left="1593" w:hanging="1527"/>
              <w:jc w:val="left"/>
              <w:rPr>
                <w:del w:id="108" w:author="Autor"/>
                <w:rFonts w:ascii="Arial Narrow" w:hAnsi="Arial Narrow"/>
                <w:sz w:val="18"/>
                <w:szCs w:val="18"/>
              </w:rPr>
            </w:pPr>
            <w:del w:id="109" w:author="Autor">
              <w:r w:rsidRPr="00385B43" w:rsidDel="00AC550B">
                <w:rPr>
                  <w:rFonts w:ascii="Arial Narrow" w:hAnsi="Arial Narrow"/>
                  <w:sz w:val="18"/>
                  <w:szCs w:val="18"/>
                </w:rPr>
                <w:delText>Bez osobitnej prílohy</w:delText>
              </w:r>
            </w:del>
          </w:p>
        </w:tc>
      </w:tr>
      <w:tr w:rsidR="00D53FAB" w:rsidRPr="00385B43" w:rsidDel="00AC550B" w14:paraId="7352B6AD" w14:textId="36444C85" w:rsidTr="004928E9">
        <w:trPr>
          <w:trHeight w:val="122"/>
          <w:del w:id="110" w:author="Autor"/>
        </w:trPr>
        <w:tc>
          <w:tcPr>
            <w:tcW w:w="7054" w:type="dxa"/>
            <w:vAlign w:val="center"/>
          </w:tcPr>
          <w:p w14:paraId="6B9808DB" w14:textId="2EC0BB3A" w:rsidR="00D53FAB" w:rsidRPr="00CD4ABE" w:rsidDel="00AC550B" w:rsidRDefault="00D53FAB" w:rsidP="00A56BEC">
            <w:pPr>
              <w:pStyle w:val="Odsekzoznamu"/>
              <w:numPr>
                <w:ilvl w:val="0"/>
                <w:numId w:val="8"/>
              </w:numPr>
              <w:autoSpaceDE w:val="0"/>
              <w:autoSpaceDN w:val="0"/>
              <w:ind w:left="426"/>
              <w:rPr>
                <w:del w:id="111" w:author="Autor"/>
                <w:rFonts w:ascii="Arial Narrow" w:hAnsi="Arial Narrow"/>
                <w:sz w:val="18"/>
                <w:szCs w:val="18"/>
              </w:rPr>
            </w:pPr>
            <w:del w:id="112" w:author="Autor">
              <w:r w:rsidRPr="00CD4ABE" w:rsidDel="00AC550B">
                <w:rPr>
                  <w:rFonts w:ascii="Arial Narrow" w:hAnsi="Arial Narrow"/>
                  <w:sz w:val="18"/>
                  <w:szCs w:val="18"/>
                </w:rPr>
                <w:delText>Súlad s požiadavkami v oblasti dopadu projektu na územia sústavy NATURA 2000</w:delText>
              </w:r>
              <w:r w:rsidR="008A0977" w:rsidDel="00AC550B">
                <w:rPr>
                  <w:rFonts w:ascii="Arial Narrow" w:hAnsi="Arial Narrow"/>
                  <w:sz w:val="18"/>
                  <w:szCs w:val="18"/>
                </w:rPr>
                <w:delText xml:space="preserve"> </w:delText>
              </w:r>
            </w:del>
          </w:p>
        </w:tc>
        <w:tc>
          <w:tcPr>
            <w:tcW w:w="7405" w:type="dxa"/>
            <w:vAlign w:val="center"/>
          </w:tcPr>
          <w:p w14:paraId="429899D7" w14:textId="384E7DFE" w:rsidR="00D53FAB" w:rsidDel="00AC550B" w:rsidRDefault="00D53FAB" w:rsidP="004928E9">
            <w:pPr>
              <w:pStyle w:val="Odsekzoznamu"/>
              <w:autoSpaceDE w:val="0"/>
              <w:autoSpaceDN w:val="0"/>
              <w:ind w:left="1478" w:hanging="1412"/>
              <w:jc w:val="left"/>
              <w:rPr>
                <w:del w:id="113" w:author="Autor"/>
                <w:rFonts w:ascii="Arial Narrow" w:hAnsi="Arial Narrow"/>
                <w:sz w:val="18"/>
                <w:szCs w:val="18"/>
              </w:rPr>
            </w:pPr>
            <w:del w:id="114" w:author="Autor">
              <w:r w:rsidDel="00AC550B">
                <w:rPr>
                  <w:rFonts w:ascii="Arial Narrow" w:hAnsi="Arial Narrow"/>
                  <w:sz w:val="18"/>
                  <w:szCs w:val="18"/>
                </w:rPr>
                <w:delText xml:space="preserve">Príloha č. </w:delText>
              </w:r>
              <w:r w:rsidR="00063CC8" w:rsidDel="00AC550B">
                <w:rPr>
                  <w:rFonts w:ascii="Arial Narrow" w:hAnsi="Arial Narrow"/>
                  <w:sz w:val="18"/>
                  <w:szCs w:val="18"/>
                </w:rPr>
                <w:delText>1</w:delText>
              </w:r>
              <w:r w:rsidR="008713C6" w:rsidDel="00AC550B">
                <w:rPr>
                  <w:rFonts w:ascii="Arial Narrow" w:hAnsi="Arial Narrow"/>
                  <w:sz w:val="18"/>
                  <w:szCs w:val="18"/>
                </w:rPr>
                <w:delText>1</w:delText>
              </w:r>
              <w:r w:rsidDel="00AC550B">
                <w:rPr>
                  <w:rFonts w:ascii="Arial Narrow" w:hAnsi="Arial Narrow"/>
                  <w:sz w:val="18"/>
                  <w:szCs w:val="18"/>
                </w:rPr>
                <w:delText xml:space="preserve"> ŽoPr – </w:delText>
              </w:r>
              <w:r w:rsidRPr="00CD4ABE" w:rsidDel="00AC550B">
                <w:rPr>
                  <w:rFonts w:ascii="Arial Narrow" w:hAnsi="Arial Narrow"/>
                  <w:sz w:val="18"/>
                  <w:szCs w:val="18"/>
                </w:rPr>
                <w:tab/>
              </w:r>
              <w:r w:rsidRPr="00AD7E3C" w:rsidDel="00AC550B">
                <w:rPr>
                  <w:rFonts w:ascii="Arial Narrow" w:hAnsi="Arial Narrow"/>
                  <w:sz w:val="18"/>
                  <w:szCs w:val="18"/>
                </w:rPr>
                <w:delText>Doklady preukazujúce súlad s požiadavkami v oblasti dopadu projektu na územia sústavy NATURA 2000</w:delText>
              </w:r>
            </w:del>
          </w:p>
        </w:tc>
      </w:tr>
      <w:tr w:rsidR="00CD4ABE" w:rsidRPr="00385B43" w:rsidDel="00AC550B" w14:paraId="5106B4F2" w14:textId="0480844F" w:rsidTr="00B51F3B">
        <w:trPr>
          <w:trHeight w:val="122"/>
          <w:del w:id="115" w:author="Autor"/>
        </w:trPr>
        <w:tc>
          <w:tcPr>
            <w:tcW w:w="7054" w:type="dxa"/>
            <w:vAlign w:val="center"/>
          </w:tcPr>
          <w:p w14:paraId="72E9E11F" w14:textId="31B12D05" w:rsidR="00CD4ABE" w:rsidRPr="00385B43" w:rsidDel="00AC550B" w:rsidRDefault="00CD4ABE" w:rsidP="00A56BEC">
            <w:pPr>
              <w:pStyle w:val="Odsekzoznamu"/>
              <w:numPr>
                <w:ilvl w:val="0"/>
                <w:numId w:val="8"/>
              </w:numPr>
              <w:autoSpaceDE w:val="0"/>
              <w:autoSpaceDN w:val="0"/>
              <w:ind w:left="426"/>
              <w:rPr>
                <w:del w:id="116" w:author="Autor"/>
                <w:rFonts w:ascii="Arial Narrow" w:hAnsi="Arial Narrow"/>
                <w:sz w:val="18"/>
                <w:szCs w:val="18"/>
              </w:rPr>
            </w:pPr>
            <w:del w:id="117" w:author="Autor">
              <w:r w:rsidRPr="00CD4ABE" w:rsidDel="00AC550B">
                <w:rPr>
                  <w:rFonts w:ascii="Arial Narrow" w:hAnsi="Arial Narrow"/>
                  <w:sz w:val="18"/>
                  <w:szCs w:val="18"/>
                </w:rPr>
                <w:lastRenderedPageBreak/>
                <w:delText>Súlad s požiadavkami v oblasti posudzovania vplyvov na životné prostredie</w:delText>
              </w:r>
              <w:r w:rsidR="008A0977" w:rsidDel="00AC550B">
                <w:rPr>
                  <w:rFonts w:ascii="Arial Narrow" w:hAnsi="Arial Narrow"/>
                  <w:sz w:val="18"/>
                  <w:szCs w:val="18"/>
                </w:rPr>
                <w:delText xml:space="preserve"> </w:delText>
              </w:r>
            </w:del>
          </w:p>
        </w:tc>
        <w:tc>
          <w:tcPr>
            <w:tcW w:w="7405" w:type="dxa"/>
            <w:vAlign w:val="center"/>
          </w:tcPr>
          <w:p w14:paraId="116E56DA" w14:textId="2D71DEE3" w:rsidR="00CD4ABE" w:rsidRPr="00385B43" w:rsidDel="00AC550B" w:rsidRDefault="00CD4ABE" w:rsidP="007959BE">
            <w:pPr>
              <w:pStyle w:val="Odsekzoznamu"/>
              <w:autoSpaceDE w:val="0"/>
              <w:autoSpaceDN w:val="0"/>
              <w:ind w:left="1478" w:hanging="1412"/>
              <w:jc w:val="left"/>
              <w:rPr>
                <w:del w:id="118" w:author="Autor"/>
                <w:rFonts w:ascii="Arial Narrow" w:hAnsi="Arial Narrow"/>
                <w:sz w:val="18"/>
                <w:szCs w:val="18"/>
              </w:rPr>
            </w:pPr>
            <w:del w:id="119" w:author="Autor">
              <w:r w:rsidDel="00AC550B">
                <w:rPr>
                  <w:rFonts w:ascii="Arial Narrow" w:hAnsi="Arial Narrow"/>
                  <w:sz w:val="18"/>
                  <w:szCs w:val="18"/>
                </w:rPr>
                <w:delText xml:space="preserve">Príloha č. </w:delText>
              </w:r>
              <w:r w:rsidR="00063CC8" w:rsidDel="00AC550B">
                <w:rPr>
                  <w:rFonts w:ascii="Arial Narrow" w:hAnsi="Arial Narrow"/>
                  <w:sz w:val="18"/>
                  <w:szCs w:val="18"/>
                </w:rPr>
                <w:delText>1</w:delText>
              </w:r>
              <w:r w:rsidR="008713C6" w:rsidDel="00AC550B">
                <w:rPr>
                  <w:rFonts w:ascii="Arial Narrow" w:hAnsi="Arial Narrow"/>
                  <w:sz w:val="18"/>
                  <w:szCs w:val="18"/>
                </w:rPr>
                <w:delText>2</w:delText>
              </w:r>
              <w:r w:rsidR="00063CC8" w:rsidDel="00AC550B">
                <w:rPr>
                  <w:rFonts w:ascii="Arial Narrow" w:hAnsi="Arial Narrow"/>
                  <w:sz w:val="18"/>
                  <w:szCs w:val="18"/>
                </w:rPr>
                <w:delText xml:space="preserve"> </w:delText>
              </w:r>
              <w:r w:rsidDel="00AC550B">
                <w:rPr>
                  <w:rFonts w:ascii="Arial Narrow" w:hAnsi="Arial Narrow"/>
                  <w:sz w:val="18"/>
                  <w:szCs w:val="18"/>
                </w:rPr>
                <w:delText xml:space="preserve">ŽoPr – </w:delText>
              </w:r>
              <w:r w:rsidRPr="00CD4ABE" w:rsidDel="00AC550B">
                <w:rPr>
                  <w:rFonts w:ascii="Arial Narrow" w:hAnsi="Arial Narrow"/>
                  <w:sz w:val="18"/>
                  <w:szCs w:val="18"/>
                </w:rPr>
                <w:tab/>
                <w:delText>Doklady preukazujúce plnenie požiadaviek v oblasti posudzovania vplyvov na životné prostredie</w:delText>
              </w:r>
            </w:del>
          </w:p>
        </w:tc>
      </w:tr>
    </w:tbl>
    <w:p w14:paraId="340BE923" w14:textId="77777777" w:rsidR="00ED7925" w:rsidRPr="00385B43" w:rsidRDefault="00ED7925">
      <w:pPr>
        <w:rPr>
          <w:rFonts w:ascii="Arial Narrow" w:hAnsi="Arial Narrow"/>
        </w:rPr>
        <w:sectPr w:rsidR="00ED7925" w:rsidRPr="00385B43" w:rsidSect="00B51F3B">
          <w:footerReference w:type="default" r:id="rId14"/>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14E4ED12"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Ja, dolu</w:t>
            </w:r>
            <w:r w:rsidR="008E3EF6">
              <w:rPr>
                <w:rFonts w:ascii="Arial Narrow" w:hAnsi="Arial Narrow" w:cs="Times New Roman"/>
                <w:color w:val="000000"/>
                <w:szCs w:val="24"/>
              </w:rPr>
              <w:t xml:space="preserve"> </w:t>
            </w:r>
            <w:r w:rsidRPr="00385B43">
              <w:rPr>
                <w:rFonts w:ascii="Arial Narrow" w:hAnsi="Arial Narrow" w:cs="Times New Roman"/>
                <w:color w:val="000000"/>
                <w:szCs w:val="24"/>
              </w:rPr>
              <w:t xml:space="preserve">podpísaný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5FD8036E"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 príspevok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26FBFDA1"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w:t>
            </w:r>
            <w:r w:rsidR="00D77E51">
              <w:rPr>
                <w:rFonts w:ascii="Arial Narrow" w:hAnsi="Arial Narrow" w:cs="Times New Roman"/>
                <w:color w:val="000000"/>
                <w:szCs w:val="24"/>
              </w:rPr>
              <w:t>3</w:t>
            </w:r>
            <w:r w:rsidRPr="00385B43">
              <w:rPr>
                <w:rFonts w:ascii="Arial Narrow" w:hAnsi="Arial Narrow" w:cs="Times New Roman"/>
                <w:color w:val="000000"/>
                <w:szCs w:val="24"/>
              </w:rPr>
              <w:t xml:space="preserve"> rokov od ukončenia realizácie projektu, </w:t>
            </w:r>
          </w:p>
          <w:p w14:paraId="0DF05DF5" w14:textId="0400CBFF" w:rsidR="006A3CC2" w:rsidRPr="00385B43" w:rsidRDefault="0040496B"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 xml:space="preserve">som nezačal </w:t>
            </w:r>
            <w:del w:id="120" w:author="Autor">
              <w:r w:rsidDel="00971892">
                <w:rPr>
                  <w:rFonts w:ascii="Arial Narrow" w:hAnsi="Arial Narrow" w:cs="Times New Roman"/>
                  <w:color w:val="000000"/>
                  <w:szCs w:val="24"/>
                </w:rPr>
                <w:delText xml:space="preserve">s prácami na </w:delText>
              </w:r>
            </w:del>
            <w:ins w:id="121" w:author="Autor">
              <w:r w:rsidR="00971892">
                <w:rPr>
                  <w:rFonts w:ascii="Arial Narrow" w:hAnsi="Arial Narrow" w:cs="Times New Roman"/>
                  <w:color w:val="000000"/>
                  <w:szCs w:val="24"/>
                </w:rPr>
                <w:t xml:space="preserve">realizáciu </w:t>
              </w:r>
            </w:ins>
            <w:r>
              <w:rPr>
                <w:rFonts w:ascii="Arial Narrow" w:hAnsi="Arial Narrow" w:cs="Times New Roman"/>
                <w:color w:val="000000"/>
                <w:szCs w:val="24"/>
              </w:rPr>
              <w:t>projekt</w:t>
            </w:r>
            <w:del w:id="122" w:author="Autor">
              <w:r w:rsidDel="00971892">
                <w:rPr>
                  <w:rFonts w:ascii="Arial Narrow" w:hAnsi="Arial Narrow" w:cs="Times New Roman"/>
                  <w:color w:val="000000"/>
                  <w:szCs w:val="24"/>
                </w:rPr>
                <w:delText>e</w:delText>
              </w:r>
            </w:del>
            <w:ins w:id="123" w:author="Autor">
              <w:r w:rsidR="00971892">
                <w:rPr>
                  <w:rFonts w:ascii="Arial Narrow" w:hAnsi="Arial Narrow" w:cs="Times New Roman"/>
                  <w:color w:val="000000"/>
                  <w:szCs w:val="24"/>
                </w:rPr>
                <w:t>u</w:t>
              </w:r>
            </w:ins>
            <w:r>
              <w:rPr>
                <w:rFonts w:ascii="Arial Narrow" w:hAnsi="Arial Narrow" w:cs="Times New Roman"/>
                <w:color w:val="000000"/>
                <w:szCs w:val="24"/>
              </w:rPr>
              <w:t xml:space="preserve"> pred predložením ŽoPr na MAS</w:t>
            </w:r>
            <w:r w:rsidR="006A3CC2" w:rsidRPr="00385B43">
              <w:rPr>
                <w:rFonts w:ascii="Arial Narrow" w:hAnsi="Arial Narrow" w:cs="Times New Roman"/>
                <w:color w:val="000000"/>
                <w:szCs w:val="24"/>
              </w:rPr>
              <w:t>,</w:t>
            </w:r>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0BFB1834" w14:textId="0CD38A01" w:rsidR="006A3CC2" w:rsidRPr="00385B43" w:rsidDel="00971892" w:rsidRDefault="006A3CC2" w:rsidP="006C3E35">
            <w:pPr>
              <w:pStyle w:val="Odsekzoznamu"/>
              <w:numPr>
                <w:ilvl w:val="0"/>
                <w:numId w:val="15"/>
              </w:numPr>
              <w:autoSpaceDE w:val="0"/>
              <w:autoSpaceDN w:val="0"/>
              <w:adjustRightInd w:val="0"/>
              <w:spacing w:before="120" w:after="120" w:line="240" w:lineRule="auto"/>
              <w:ind w:left="426" w:right="111"/>
              <w:rPr>
                <w:del w:id="124" w:author="Autor"/>
                <w:rFonts w:ascii="Arial Narrow" w:hAnsi="Arial Narrow" w:cs="Times New Roman"/>
                <w:color w:val="000000"/>
                <w:szCs w:val="24"/>
              </w:rPr>
            </w:pPr>
            <w:del w:id="125" w:author="Autor">
              <w:r w:rsidRPr="00385B43" w:rsidDel="00971892">
                <w:rPr>
                  <w:rFonts w:ascii="Arial Narrow" w:hAnsi="Arial Narrow" w:cs="Times New Roman"/>
                  <w:color w:val="000000"/>
                  <w:szCs w:val="24"/>
                </w:rPr>
                <w:delText>ukončím práce na projekte do 9 mesiacov od nadobudnutia účinnosti zmluvy o príspevku,</w:delText>
              </w:r>
            </w:del>
          </w:p>
          <w:p w14:paraId="32618183" w14:textId="4702ABEE" w:rsidR="00A0535A" w:rsidRPr="00385B43"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w:t>
            </w:r>
            <w:r w:rsidR="001F63D9">
              <w:rPr>
                <w:rFonts w:ascii="Arial Narrow" w:hAnsi="Arial Narrow" w:cs="Times New Roman"/>
                <w:color w:val="000000"/>
                <w:szCs w:val="24"/>
              </w:rPr>
              <w:t>a</w:t>
            </w:r>
            <w:r w:rsidRPr="0030117A">
              <w:rPr>
                <w:rFonts w:ascii="Arial Narrow" w:hAnsi="Arial Narrow" w:cs="Times New Roman"/>
                <w:color w:val="000000"/>
                <w:szCs w:val="24"/>
              </w:rPr>
              <w:t xml:space="preserv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2"/>
            </w:r>
            <w:r w:rsidR="00D77E51">
              <w:rPr>
                <w:rFonts w:ascii="Arial Narrow" w:hAnsi="Arial Narrow" w:cs="Times New Roman"/>
                <w:color w:val="000000"/>
                <w:szCs w:val="24"/>
              </w:rPr>
              <w:t>,</w:t>
            </w:r>
            <w:r w:rsidR="00E82786">
              <w:rPr>
                <w:rFonts w:ascii="Arial Narrow" w:hAnsi="Arial Narrow" w:cs="Times New Roman"/>
                <w:color w:val="000000"/>
                <w:szCs w:val="24"/>
              </w:rPr>
              <w:t xml:space="preserve"> </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136A6449" w:rsidR="00F16CD3" w:rsidRPr="00123B97"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som si vedomý zodpovednosti za predloženie neúplných a nesprávnych údajov</w:t>
            </w:r>
            <w:r w:rsidRPr="00123B97">
              <w:rPr>
                <w:rFonts w:ascii="Arial Narrow" w:hAnsi="Arial Narrow" w:cs="Times New Roman"/>
                <w:color w:val="000000"/>
                <w:szCs w:val="24"/>
              </w:rPr>
              <w:t>, pričom beriem na vedomie, že preukázanie opaku je spojené s rizikom možných následkov v rámci konania o žiadosti o </w:t>
            </w:r>
            <w:r w:rsidR="00B40B65" w:rsidRPr="00123B97">
              <w:rPr>
                <w:rFonts w:ascii="Arial Narrow" w:hAnsi="Arial Narrow" w:cs="Times New Roman"/>
                <w:color w:val="000000"/>
                <w:szCs w:val="24"/>
              </w:rPr>
              <w:t>príspevok</w:t>
            </w:r>
            <w:r w:rsidRPr="00123B97">
              <w:rPr>
                <w:rFonts w:ascii="Arial Narrow" w:hAnsi="Arial Narrow" w:cs="Times New Roman"/>
                <w:color w:val="000000"/>
                <w:szCs w:val="24"/>
              </w:rPr>
              <w:t xml:space="preserve"> a/alebo implementácie projektu (napr. možnosť mimoriadneho ukončenia zmluvného vzťahu, vznik neoprávnených výdavkov)</w:t>
            </w:r>
            <w:r w:rsidR="00F16CD3" w:rsidRPr="00123B97">
              <w:rPr>
                <w:rFonts w:ascii="Arial Narrow" w:hAnsi="Arial Narrow" w:cs="Times New Roman"/>
                <w:color w:val="000000"/>
                <w:szCs w:val="24"/>
              </w:rPr>
              <w:t>,</w:t>
            </w:r>
          </w:p>
          <w:p w14:paraId="0121D502" w14:textId="0DF437A5" w:rsidR="00F16CD3"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nepôsobím </w:t>
            </w:r>
            <w:r w:rsidRPr="006C3E35">
              <w:rPr>
                <w:rFonts w:ascii="Arial Narrow" w:hAnsi="Arial Narrow" w:cs="Times New Roman"/>
                <w:color w:val="000000"/>
                <w:szCs w:val="24"/>
              </w:rPr>
              <w:t>v sektore rybolovu a akvakultúry, na ktoré sa vzťahuje Nariadenie Európskeho parlamentu a</w:t>
            </w:r>
            <w:r w:rsidR="001600C5">
              <w:rPr>
                <w:rFonts w:ascii="Arial Narrow" w:hAnsi="Arial Narrow" w:cs="Times New Roman"/>
                <w:color w:val="000000"/>
                <w:szCs w:val="24"/>
              </w:rPr>
              <w:t> </w:t>
            </w:r>
            <w:r w:rsidRPr="006C3E35">
              <w:rPr>
                <w:rFonts w:ascii="Arial Narrow" w:hAnsi="Arial Narrow" w:cs="Times New Roman"/>
                <w:color w:val="000000"/>
                <w:szCs w:val="24"/>
              </w:rPr>
              <w:t>Rady (EÚ) č. 1379/2013 z 11. decembra 2013 o spoločnej organizácii trhov s</w:t>
            </w:r>
            <w:r w:rsidRPr="00385B43">
              <w:rPr>
                <w:rFonts w:ascii="Arial Narrow" w:hAnsi="Arial Narrow" w:cs="Times New Roman"/>
                <w:color w:val="000000"/>
                <w:szCs w:val="24"/>
              </w:rPr>
              <w:t> </w:t>
            </w:r>
            <w:r w:rsidRPr="006C3E35">
              <w:rPr>
                <w:rFonts w:ascii="Arial Narrow" w:hAnsi="Arial Narrow" w:cs="Times New Roman"/>
                <w:color w:val="000000"/>
                <w:szCs w:val="24"/>
              </w:rPr>
              <w:t>produktmi rybolovu a</w:t>
            </w:r>
            <w:r w:rsidR="001600C5">
              <w:rPr>
                <w:rFonts w:ascii="Arial Narrow" w:hAnsi="Arial Narrow" w:cs="Times New Roman"/>
                <w:color w:val="000000"/>
                <w:szCs w:val="24"/>
              </w:rPr>
              <w:t> </w:t>
            </w:r>
            <w:r w:rsidRPr="006C3E35">
              <w:rPr>
                <w:rFonts w:ascii="Arial Narrow" w:hAnsi="Arial Narrow" w:cs="Times New Roman"/>
                <w:color w:val="000000"/>
                <w:szCs w:val="24"/>
              </w:rPr>
              <w:t>akvakultúry, ktorým sa menia nariadenia Rady (ES) č. 1184/2006 a (ES) č.</w:t>
            </w:r>
            <w:r w:rsidR="00CB1078">
              <w:rPr>
                <w:rFonts w:ascii="Arial Narrow" w:hAnsi="Arial Narrow" w:cs="Times New Roman"/>
                <w:color w:val="000000"/>
                <w:szCs w:val="24"/>
              </w:rPr>
              <w:t> </w:t>
            </w:r>
            <w:r w:rsidRPr="006C3E35">
              <w:rPr>
                <w:rFonts w:ascii="Arial Narrow" w:hAnsi="Arial Narrow" w:cs="Times New Roman"/>
                <w:color w:val="000000"/>
                <w:szCs w:val="24"/>
              </w:rPr>
              <w:t>1224/2009 a zrušuje nariadenie Rady (ES) č. 104/2000</w:t>
            </w:r>
            <w:r w:rsidRPr="00385B43">
              <w:rPr>
                <w:rFonts w:ascii="Arial Narrow" w:hAnsi="Arial Narrow" w:cs="Times New Roman"/>
                <w:color w:val="000000"/>
                <w:szCs w:val="24"/>
              </w:rPr>
              <w:t>,</w:t>
            </w:r>
            <w:r w:rsidR="00B11C52" w:rsidRPr="00385B43">
              <w:rPr>
                <w:rStyle w:val="Odkaznapoznmkupodiarou"/>
                <w:rFonts w:ascii="Arial Narrow" w:hAnsi="Arial Narrow" w:cs="Times New Roman"/>
                <w:color w:val="000000"/>
                <w:szCs w:val="24"/>
              </w:rPr>
              <w:footnoteReference w:id="3"/>
            </w:r>
            <w:r w:rsidRPr="00385B43">
              <w:rPr>
                <w:rFonts w:ascii="Arial Narrow" w:hAnsi="Arial Narrow" w:cs="Times New Roman"/>
                <w:color w:val="000000"/>
                <w:szCs w:val="24"/>
              </w:rPr>
              <w:t xml:space="preserve"> </w:t>
            </w:r>
          </w:p>
          <w:p w14:paraId="38455820" w14:textId="5DB08E31" w:rsidR="00B11C52"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nie je zameraný na oblasť rybolovu a akvakultúry, na ktoré sa vzťahuje Nariadenie Európskeho parlamentu a Rady (EÚ) č. 1379/2013 z 11. decembra 2013 o spoločnej organizácii trhov s produktmi rybolovu a akvakultúry, ktorým sa menia nariadenia Rady (ES) č. 1184/2006 a (ES) č. 1224/2009 a zrušuje nariadenie Rady (ES) č. 104/2000, zabezpečím oddelené vedenie nákladov súvisiacich s projektom a nákladov súvisiacich s vykonávaním činností v oblasti rybolovu a akvakultúry,</w:t>
            </w:r>
            <w:r w:rsidRPr="00385B43">
              <w:rPr>
                <w:rStyle w:val="Odkaznapoznmkupodiarou"/>
                <w:rFonts w:ascii="Arial Narrow" w:hAnsi="Arial Narrow" w:cs="Times New Roman"/>
                <w:color w:val="000000"/>
                <w:szCs w:val="24"/>
              </w:rPr>
              <w:footnoteReference w:id="4"/>
            </w:r>
            <w:r w:rsidRPr="00385B43">
              <w:rPr>
                <w:rFonts w:ascii="Arial Narrow" w:hAnsi="Arial Narrow" w:cs="Times New Roman"/>
                <w:color w:val="000000"/>
                <w:szCs w:val="24"/>
              </w:rPr>
              <w:t xml:space="preserve"> </w:t>
            </w:r>
          </w:p>
          <w:p w14:paraId="09F55298" w14:textId="66796258" w:rsidR="00F16CD3"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ne</w:t>
            </w:r>
            <w:r w:rsidR="00F16CD3" w:rsidRPr="006C3E35">
              <w:rPr>
                <w:rFonts w:ascii="Arial Narrow" w:hAnsi="Arial Narrow" w:cs="Times New Roman"/>
                <w:color w:val="000000"/>
                <w:szCs w:val="24"/>
              </w:rPr>
              <w:t>pôsobí</w:t>
            </w:r>
            <w:r w:rsidRPr="00385B43">
              <w:rPr>
                <w:rFonts w:ascii="Arial Narrow" w:hAnsi="Arial Narrow" w:cs="Times New Roman"/>
                <w:color w:val="000000"/>
                <w:szCs w:val="24"/>
              </w:rPr>
              <w:t>m</w:t>
            </w:r>
            <w:r w:rsidR="00F16CD3" w:rsidRPr="006C3E35">
              <w:rPr>
                <w:rFonts w:ascii="Arial Narrow" w:hAnsi="Arial Narrow" w:cs="Times New Roman"/>
                <w:color w:val="000000"/>
                <w:szCs w:val="24"/>
              </w:rPr>
              <w:t xml:space="preserve"> v oblasti prvovýroby poľnohospodárskych výrobkov</w:t>
            </w:r>
            <w:r w:rsidR="00D77E51">
              <w:rPr>
                <w:rFonts w:ascii="Arial Narrow" w:hAnsi="Arial Narrow" w:cs="Times New Roman"/>
                <w:color w:val="000000"/>
                <w:szCs w:val="24"/>
              </w:rPr>
              <w:t>,</w:t>
            </w:r>
            <w:r w:rsidR="00D12B2B" w:rsidRPr="00385B43">
              <w:rPr>
                <w:rFonts w:ascii="Arial Narrow" w:hAnsi="Arial Narrow" w:cs="Times New Roman"/>
                <w:color w:val="000000"/>
                <w:szCs w:val="24"/>
              </w:rPr>
              <w:t xml:space="preserve"> </w:t>
            </w:r>
          </w:p>
          <w:p w14:paraId="7DAE6515" w14:textId="4EFF69CF" w:rsidR="00B11C52" w:rsidRPr="006C3E35"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nie je zameraný na oblasť prvovýroby poľnohospodárskych výrobkov,</w:t>
            </w:r>
            <w:r w:rsidR="00D12B2B" w:rsidRPr="00385B43">
              <w:rPr>
                <w:rStyle w:val="Odkaznapoznmkupodiarou"/>
                <w:rFonts w:ascii="Arial Narrow" w:hAnsi="Arial Narrow" w:cs="Times New Roman"/>
                <w:color w:val="000000"/>
                <w:szCs w:val="24"/>
              </w:rPr>
              <w:footnoteReference w:id="5"/>
            </w:r>
            <w:r w:rsidR="00D12B2B" w:rsidRPr="00385B43">
              <w:rPr>
                <w:rFonts w:ascii="Arial Narrow" w:hAnsi="Arial Narrow" w:cs="Times New Roman"/>
                <w:color w:val="000000"/>
                <w:szCs w:val="24"/>
              </w:rPr>
              <w:t xml:space="preserve"> </w:t>
            </w:r>
          </w:p>
          <w:p w14:paraId="5C11E64F" w14:textId="3CCF0869" w:rsidR="0041126F"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výška pomoci </w:t>
            </w:r>
            <w:r w:rsidR="00D12B2B" w:rsidRPr="00385B43">
              <w:rPr>
                <w:rFonts w:ascii="Arial Narrow" w:hAnsi="Arial Narrow" w:cs="Times New Roman"/>
                <w:color w:val="000000"/>
                <w:szCs w:val="24"/>
              </w:rPr>
              <w:t xml:space="preserve">(žiadaného príspevku) nie je </w:t>
            </w:r>
            <w:r w:rsidRPr="00385B43">
              <w:rPr>
                <w:rFonts w:ascii="Arial Narrow" w:hAnsi="Arial Narrow" w:cs="Times New Roman"/>
                <w:color w:val="000000"/>
                <w:szCs w:val="24"/>
              </w:rPr>
              <w:t>stanovená na základe ceny a</w:t>
            </w:r>
            <w:r w:rsidR="0041126F" w:rsidRPr="00385B43">
              <w:rPr>
                <w:rFonts w:ascii="Arial Narrow" w:hAnsi="Arial Narrow" w:cs="Times New Roman"/>
                <w:color w:val="000000"/>
                <w:szCs w:val="24"/>
              </w:rPr>
              <w:t xml:space="preserve">ni množstva </w:t>
            </w:r>
            <w:r w:rsidR="00D12B2B" w:rsidRPr="00385B43">
              <w:rPr>
                <w:rFonts w:ascii="Arial Narrow" w:hAnsi="Arial Narrow" w:cs="Times New Roman"/>
                <w:color w:val="000000"/>
                <w:szCs w:val="24"/>
              </w:rPr>
              <w:t xml:space="preserve">poľnohospodárskych produktov </w:t>
            </w:r>
            <w:r w:rsidRPr="00385B43">
              <w:rPr>
                <w:rFonts w:ascii="Arial Narrow" w:hAnsi="Arial Narrow" w:cs="Times New Roman"/>
                <w:color w:val="000000"/>
                <w:szCs w:val="24"/>
              </w:rPr>
              <w:t>kúpených od prvovýrobcov alebo výrobkov umiestnených na trh</w:t>
            </w:r>
            <w:r w:rsidR="00D12B2B" w:rsidRPr="00385B43">
              <w:rPr>
                <w:rFonts w:ascii="Arial Narrow" w:hAnsi="Arial Narrow" w:cs="Times New Roman"/>
                <w:color w:val="000000"/>
                <w:szCs w:val="24"/>
              </w:rPr>
              <w:t xml:space="preserve"> a zároveň </w:t>
            </w:r>
            <w:r w:rsidRPr="006C3E35">
              <w:rPr>
                <w:rFonts w:ascii="Arial Narrow" w:hAnsi="Arial Narrow" w:cs="Times New Roman"/>
                <w:color w:val="000000"/>
                <w:szCs w:val="24"/>
              </w:rPr>
              <w:t xml:space="preserve">pomoc </w:t>
            </w:r>
            <w:r w:rsidR="0041126F" w:rsidRPr="00385B43">
              <w:rPr>
                <w:rFonts w:ascii="Arial Narrow" w:hAnsi="Arial Narrow" w:cs="Times New Roman"/>
                <w:color w:val="000000"/>
                <w:szCs w:val="24"/>
              </w:rPr>
              <w:t xml:space="preserve">nie je </w:t>
            </w:r>
            <w:r w:rsidRPr="006C3E35">
              <w:rPr>
                <w:rFonts w:ascii="Arial Narrow" w:hAnsi="Arial Narrow" w:cs="Times New Roman"/>
                <w:color w:val="000000"/>
                <w:szCs w:val="24"/>
              </w:rPr>
              <w:t>podmienená tým, že bude čiastočne alebo úplne postúpená prvovýrobcom;</w:t>
            </w:r>
            <w:r w:rsidR="0041126F" w:rsidRPr="00385B43">
              <w:rPr>
                <w:rFonts w:ascii="Arial Narrow" w:hAnsi="Arial Narrow" w:cs="Times New Roman"/>
                <w:color w:val="000000"/>
                <w:szCs w:val="24"/>
              </w:rPr>
              <w:t xml:space="preserve"> </w:t>
            </w:r>
          </w:p>
          <w:p w14:paraId="7E779417" w14:textId="2CF06E46"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lastRenderedPageBreak/>
              <w:t xml:space="preserve">nežiadam </w:t>
            </w:r>
            <w:r w:rsidR="00F16CD3" w:rsidRPr="006C3E35">
              <w:rPr>
                <w:rFonts w:ascii="Arial Narrow" w:hAnsi="Arial Narrow" w:cs="Times New Roman"/>
                <w:color w:val="000000"/>
                <w:szCs w:val="24"/>
              </w:rPr>
              <w:t>o pomoc na činnosti súvisiace s vývozom do tretích krajín alebo členských štátov, konkrétne pomoc priamo súvisiacu s vyvážanými množstvami, na zriadenie a prevádzkovanie distribučnej siete alebo na iné bežné výdavky súvisiace s vývoznou činnosťou;</w:t>
            </w:r>
            <w:r w:rsidRPr="00385B43">
              <w:rPr>
                <w:rFonts w:ascii="Arial Narrow" w:hAnsi="Arial Narrow" w:cs="Times New Roman"/>
                <w:color w:val="000000"/>
                <w:szCs w:val="24"/>
                <w:highlight w:val="yellow"/>
              </w:rPr>
              <w:t xml:space="preserve"> </w:t>
            </w:r>
          </w:p>
          <w:p w14:paraId="1F931294" w14:textId="1214DC04"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ktorá je podmienená uprednostňovaním používania domácich tovarov pred dovážanými</w:t>
            </w:r>
            <w:r w:rsidRPr="00385B43">
              <w:rPr>
                <w:rFonts w:ascii="Arial Narrow" w:hAnsi="Arial Narrow" w:cs="Times New Roman"/>
                <w:color w:val="000000"/>
                <w:szCs w:val="24"/>
              </w:rPr>
              <w:t xml:space="preserve">, </w:t>
            </w:r>
          </w:p>
          <w:p w14:paraId="4D83EE21" w14:textId="26BD5271" w:rsidR="0041126F" w:rsidRPr="00385B43" w:rsidDel="00971892" w:rsidRDefault="00F16CD3" w:rsidP="006C3E35">
            <w:pPr>
              <w:pStyle w:val="Odsekzoznamu"/>
              <w:numPr>
                <w:ilvl w:val="0"/>
                <w:numId w:val="15"/>
              </w:numPr>
              <w:autoSpaceDE w:val="0"/>
              <w:autoSpaceDN w:val="0"/>
              <w:adjustRightInd w:val="0"/>
              <w:spacing w:before="120" w:after="120" w:line="240" w:lineRule="auto"/>
              <w:ind w:left="426" w:right="111"/>
              <w:rPr>
                <w:del w:id="126" w:author="Autor"/>
                <w:rFonts w:ascii="Arial Narrow" w:hAnsi="Arial Narrow" w:cs="Times New Roman"/>
                <w:color w:val="000000"/>
                <w:szCs w:val="24"/>
              </w:rPr>
            </w:pPr>
            <w:del w:id="127" w:author="Autor">
              <w:r w:rsidRPr="006C3E35" w:rsidDel="00971892">
                <w:rPr>
                  <w:rFonts w:ascii="Arial Narrow" w:hAnsi="Arial Narrow" w:cs="Times New Roman"/>
                  <w:color w:val="000000"/>
                  <w:szCs w:val="24"/>
                </w:rPr>
                <w:delText xml:space="preserve">voči </w:delText>
              </w:r>
              <w:r w:rsidR="0041126F" w:rsidRPr="00385B43" w:rsidDel="00971892">
                <w:rPr>
                  <w:rFonts w:ascii="Arial Narrow" w:hAnsi="Arial Narrow" w:cs="Times New Roman"/>
                  <w:color w:val="000000"/>
                  <w:szCs w:val="24"/>
                </w:rPr>
                <w:delText xml:space="preserve">mne nie </w:delText>
              </w:r>
              <w:r w:rsidRPr="006C3E35" w:rsidDel="00971892">
                <w:rPr>
                  <w:rFonts w:ascii="Arial Narrow" w:hAnsi="Arial Narrow" w:cs="Times New Roman"/>
                  <w:color w:val="000000"/>
                  <w:szCs w:val="24"/>
                </w:rPr>
                <w:delText>je nárokované vrátenie pomoci na základe predchádzajúceho rozhodnutia Komisie, ktorým bola poskytnutá pomoc označená za neoprávnenú a nezlučiteľnú s vnútorným trhom</w:delText>
              </w:r>
              <w:r w:rsidR="0041126F" w:rsidRPr="00385B43" w:rsidDel="00971892">
                <w:rPr>
                  <w:rFonts w:ascii="Arial Narrow" w:hAnsi="Arial Narrow" w:cs="Times New Roman"/>
                  <w:color w:val="000000"/>
                  <w:szCs w:val="24"/>
                </w:rPr>
                <w:delText>,</w:delText>
              </w:r>
              <w:r w:rsidR="00704D30" w:rsidRPr="00385B43" w:rsidDel="00971892">
                <w:rPr>
                  <w:rFonts w:ascii="Arial Narrow" w:hAnsi="Arial Narrow" w:cs="Times New Roman"/>
                  <w:color w:val="000000"/>
                  <w:szCs w:val="24"/>
                </w:rPr>
                <w:delText xml:space="preserve"> </w:delText>
              </w:r>
            </w:del>
          </w:p>
          <w:p w14:paraId="0024363D" w14:textId="7BB6BDF0" w:rsidR="00F35341" w:rsidRDefault="00704D3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777DE8">
              <w:rPr>
                <w:rFonts w:ascii="Arial Narrow" w:hAnsi="Arial Narrow" w:cs="Times New Roman"/>
                <w:color w:val="000000"/>
                <w:szCs w:val="24"/>
              </w:rPr>
              <w:t xml:space="preserve">počas obdobia udržateľnosti projektu (tri roky po ukončení realizácie projektu) nedôjde v mojom podniku k zásadnému poklesu zamestnanosti vo vzťahu k podporeným aktivitám projektu, </w:t>
            </w:r>
          </w:p>
          <w:p w14:paraId="68688B41" w14:textId="345739C5" w:rsidR="004E46B3"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11500559" w14:textId="77777777" w:rsidR="00D77E51" w:rsidRPr="00777DE8" w:rsidRDefault="00D77E51" w:rsidP="00D77E51">
            <w:pPr>
              <w:pStyle w:val="Odsekzoznamu"/>
              <w:autoSpaceDE w:val="0"/>
              <w:autoSpaceDN w:val="0"/>
              <w:adjustRightInd w:val="0"/>
              <w:spacing w:before="120" w:after="120" w:line="240" w:lineRule="auto"/>
              <w:ind w:left="426" w:right="111"/>
              <w:rPr>
                <w:rFonts w:ascii="Arial Narrow" w:hAnsi="Arial Narrow" w:cs="Times New Roman"/>
                <w:color w:val="000000"/>
                <w:szCs w:val="24"/>
              </w:rPr>
            </w:pPr>
          </w:p>
          <w:p w14:paraId="406DA929" w14:textId="06AF348F"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5"/>
      <w:footerReference w:type="default" r:id="rId16"/>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FC365" w14:textId="77777777" w:rsidR="003B3D02" w:rsidRDefault="003B3D02" w:rsidP="00297396">
      <w:pPr>
        <w:spacing w:after="0" w:line="240" w:lineRule="auto"/>
      </w:pPr>
      <w:r>
        <w:separator/>
      </w:r>
    </w:p>
  </w:endnote>
  <w:endnote w:type="continuationSeparator" w:id="0">
    <w:p w14:paraId="61C03E8C" w14:textId="77777777" w:rsidR="003B3D02" w:rsidRDefault="003B3D02" w:rsidP="00297396">
      <w:pPr>
        <w:spacing w:after="0" w:line="240" w:lineRule="auto"/>
      </w:pPr>
      <w:r>
        <w:continuationSeparator/>
      </w:r>
    </w:p>
  </w:endnote>
  <w:endnote w:type="continuationNotice" w:id="1">
    <w:p w14:paraId="6D3E4413" w14:textId="77777777" w:rsidR="003B3D02" w:rsidRDefault="003B3D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3D72" w14:textId="036B8897" w:rsidR="00844E41" w:rsidRPr="00016F1C" w:rsidRDefault="00844E4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CD243D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76BC6526" w:rsidR="00844E41" w:rsidRPr="001A4E70" w:rsidRDefault="00844E41"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385AAE">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7F6F" w14:textId="68828A2E" w:rsidR="00844E41" w:rsidRDefault="00844E41"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49B5D33"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2C476F00" w:rsidR="00844E41" w:rsidRPr="001A4E70" w:rsidRDefault="00844E41"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0EFAC43"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F1BE45"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385AAE">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86CD" w14:textId="77777777" w:rsidR="00844E41" w:rsidRDefault="00844E41"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8BB3602"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7C055706" w:rsidR="00844E41" w:rsidRPr="00B13A79" w:rsidRDefault="00844E41"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50A4816"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1E77332"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385AAE">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8D691" w14:textId="77777777" w:rsidR="00844E41" w:rsidRDefault="00844E41"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07AB3A1"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365CE4F1" w:rsidR="00844E41" w:rsidRPr="00B13A79" w:rsidRDefault="00844E41"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709DB34"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6740112"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385AAE">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875C" w14:textId="77777777" w:rsidR="00844E41" w:rsidRPr="00016F1C" w:rsidRDefault="00844E4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313562"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64D7BF23" w:rsidR="00844E41" w:rsidRPr="00B13A79" w:rsidRDefault="00844E41"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385AAE">
      <w:rPr>
        <w:rFonts w:ascii="Arial Narrow" w:eastAsia="Times New Roman" w:hAnsi="Arial Narrow" w:cs="Times New Roman"/>
        <w:noProof/>
        <w:szCs w:val="24"/>
        <w:lang w:eastAsia="sk-SK"/>
      </w:rPr>
      <w:t>9</w:t>
    </w:r>
    <w:r w:rsidRPr="00B13A79">
      <w:rPr>
        <w:rFonts w:ascii="Arial Narrow" w:eastAsia="Times New Roman" w:hAnsi="Arial Narrow" w:cs="Times New Roman"/>
        <w:szCs w:val="24"/>
        <w:lang w:eastAsia="sk-SK"/>
      </w:rPr>
      <w:fldChar w:fldCharType="end"/>
    </w:r>
  </w:p>
  <w:p w14:paraId="597798E8" w14:textId="77777777" w:rsidR="00844E41" w:rsidRPr="00570367" w:rsidRDefault="00844E41"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3AD153" w14:textId="77777777" w:rsidR="003B3D02" w:rsidRDefault="003B3D02" w:rsidP="00297396">
      <w:pPr>
        <w:spacing w:after="0" w:line="240" w:lineRule="auto"/>
      </w:pPr>
      <w:r>
        <w:separator/>
      </w:r>
    </w:p>
  </w:footnote>
  <w:footnote w:type="continuationSeparator" w:id="0">
    <w:p w14:paraId="36128730" w14:textId="77777777" w:rsidR="003B3D02" w:rsidRDefault="003B3D02" w:rsidP="00297396">
      <w:pPr>
        <w:spacing w:after="0" w:line="240" w:lineRule="auto"/>
      </w:pPr>
      <w:r>
        <w:continuationSeparator/>
      </w:r>
    </w:p>
  </w:footnote>
  <w:footnote w:type="continuationNotice" w:id="1">
    <w:p w14:paraId="463E3335" w14:textId="77777777" w:rsidR="003B3D02" w:rsidRDefault="003B3D02">
      <w:pPr>
        <w:spacing w:after="0" w:line="240" w:lineRule="auto"/>
      </w:pPr>
    </w:p>
  </w:footnote>
  <w:footnote w:id="2">
    <w:p w14:paraId="205457CD" w14:textId="71527B4C" w:rsidR="00844E41" w:rsidRDefault="00844E41"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3">
    <w:p w14:paraId="6D1E7532" w14:textId="33985D37" w:rsidR="00844E41" w:rsidRDefault="00844E41"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 oblasti rybolovu a akvakultúry, v opačnom prípade toto vyhlásenie vymaže</w:t>
      </w:r>
    </w:p>
  </w:footnote>
  <w:footnote w:id="4">
    <w:p w14:paraId="1F30476D" w14:textId="773CD1AE" w:rsidR="00844E41" w:rsidRDefault="00844E41"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pôsobí v oblasti rybolovu a akvakultúry, v opačnom prípade toto vyhlásenie vymaže</w:t>
      </w:r>
    </w:p>
  </w:footnote>
  <w:footnote w:id="5">
    <w:p w14:paraId="3A4A008C" w14:textId="5AE7C51F" w:rsidR="00844E41" w:rsidRDefault="00844E41"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w:t>
      </w:r>
      <w:r>
        <w:rPr>
          <w:rFonts w:ascii="Arial Narrow" w:hAnsi="Arial Narrow"/>
          <w:sz w:val="18"/>
        </w:rPr>
        <w:t xml:space="preserve"> oblasti</w:t>
      </w:r>
      <w:r>
        <w:rPr>
          <w:rStyle w:val="Odkaznapoznmkupodiarou"/>
          <w:rFonts w:ascii="Arial Narrow" w:hAnsi="Arial Narrow"/>
          <w:sz w:val="18"/>
          <w:vertAlign w:val="baseline"/>
        </w:rPr>
        <w:t> </w:t>
      </w:r>
      <w:r w:rsidRPr="00D12B2B">
        <w:rPr>
          <w:rStyle w:val="Odkaznapoznmkupodiarou"/>
          <w:rFonts w:ascii="Arial Narrow" w:hAnsi="Arial Narrow"/>
          <w:sz w:val="18"/>
          <w:vertAlign w:val="baseline"/>
        </w:rPr>
        <w:t>prvovýroby poľnohospodárskych výrobkov</w:t>
      </w:r>
      <w:r>
        <w:rPr>
          <w:rStyle w:val="Odkaznapoznmkupodiarou"/>
          <w:rFonts w:ascii="Arial Narrow" w:hAnsi="Arial Narrow"/>
          <w:sz w:val="18"/>
          <w:vertAlign w:val="baseline"/>
        </w:rPr>
        <w:t>, v opačnom prípade toto vyhlásenie vymaže</w:t>
      </w:r>
    </w:p>
  </w:footnote>
  <w:footnote w:id="6">
    <w:p w14:paraId="487CAD87" w14:textId="4D8162FB" w:rsidR="00844E41" w:rsidRDefault="00844E41"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nepredkladá ako osobitnú prílohu ŽoP</w:t>
      </w:r>
      <w:r>
        <w:rPr>
          <w:rStyle w:val="Odkaznapoznmkupodiarou"/>
          <w:rFonts w:ascii="Arial Narrow" w:hAnsi="Arial Narrow"/>
          <w:sz w:val="18"/>
          <w:vertAlign w:val="baseline"/>
        </w:rPr>
        <w:t>r</w:t>
      </w:r>
      <w:r w:rsidRPr="00CD4ABE">
        <w:rPr>
          <w:rStyle w:val="Odkaznapoznmkupodiarou"/>
          <w:rFonts w:ascii="Arial Narrow" w:hAnsi="Arial Narrow"/>
          <w:sz w:val="18"/>
          <w:vertAlign w:val="baseline"/>
        </w:rPr>
        <w:t>. Žiadateľ doplní odkaz (link,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1DF2" w14:textId="77777777" w:rsidR="00844E41" w:rsidRPr="00627EA3" w:rsidRDefault="00844E41" w:rsidP="00F272A7">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BF52" w14:textId="7852779E" w:rsidR="00844E41" w:rsidRPr="001F013A" w:rsidRDefault="00844E41" w:rsidP="000F2DA9">
    <w:pPr>
      <w:pStyle w:val="Hlavika"/>
      <w:rPr>
        <w:rFonts w:ascii="Arial Narrow" w:hAnsi="Arial Narrow"/>
        <w:sz w:val="20"/>
      </w:rPr>
    </w:pPr>
    <w:r w:rsidRPr="00F049F5">
      <w:rPr>
        <w:noProof/>
        <w:lang w:eastAsia="sk-SK"/>
      </w:rPr>
      <w:drawing>
        <wp:inline distT="0" distB="0" distL="0" distR="0" wp14:anchorId="0EC3EDED" wp14:editId="653177D2">
          <wp:extent cx="1000125" cy="364810"/>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3847" cy="369815"/>
                  </a:xfrm>
                  <a:prstGeom prst="rect">
                    <a:avLst/>
                  </a:prstGeom>
                  <a:noFill/>
                  <a:ln>
                    <a:noFill/>
                  </a:ln>
                </pic:spPr>
              </pic:pic>
            </a:graphicData>
          </a:graphic>
        </wp:inline>
      </w:drawing>
    </w:r>
    <w:r>
      <w:rPr>
        <w:noProof/>
        <w:lang w:eastAsia="sk-SK"/>
      </w:rPr>
      <w:drawing>
        <wp:anchor distT="0" distB="0" distL="114300" distR="114300" simplePos="0" relativeHeight="251673600" behindDoc="1" locked="0" layoutInCell="1" allowOverlap="1" wp14:anchorId="4146A59A" wp14:editId="2E8EFBB2">
          <wp:simplePos x="0" y="0"/>
          <wp:positionH relativeFrom="column">
            <wp:posOffset>2374900</wp:posOffset>
          </wp:positionH>
          <wp:positionV relativeFrom="paragraph">
            <wp:posOffset>-79375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49024" behindDoc="1" locked="0" layoutInCell="1" allowOverlap="1" wp14:anchorId="26999D6E" wp14:editId="44EDCEE8">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53120" behindDoc="1" locked="0" layoutInCell="1" allowOverlap="1" wp14:anchorId="35A01954" wp14:editId="1B1B1071">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24D9AAFD" w:rsidR="00844E41" w:rsidRDefault="00844E41">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F263" w14:textId="3BC5A9C0" w:rsidR="00844E41" w:rsidRDefault="00844E41" w:rsidP="00F272A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257C" w14:textId="0864E05D" w:rsidR="00844E41" w:rsidRDefault="00844E41"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6305AD8"/>
    <w:multiLevelType w:val="hybridMultilevel"/>
    <w:tmpl w:val="D77C37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BF40981"/>
    <w:multiLevelType w:val="hybridMultilevel"/>
    <w:tmpl w:val="A196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3"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8"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16cid:durableId="1961524643">
    <w:abstractNumId w:val="5"/>
  </w:num>
  <w:num w:numId="2" w16cid:durableId="732581932">
    <w:abstractNumId w:val="0"/>
  </w:num>
  <w:num w:numId="3" w16cid:durableId="468471916">
    <w:abstractNumId w:val="4"/>
  </w:num>
  <w:num w:numId="4" w16cid:durableId="1396245221">
    <w:abstractNumId w:val="1"/>
  </w:num>
  <w:num w:numId="5" w16cid:durableId="1262106631">
    <w:abstractNumId w:val="25"/>
  </w:num>
  <w:num w:numId="6" w16cid:durableId="545020607">
    <w:abstractNumId w:val="22"/>
  </w:num>
  <w:num w:numId="7" w16cid:durableId="1265458388">
    <w:abstractNumId w:val="10"/>
  </w:num>
  <w:num w:numId="8" w16cid:durableId="1785273051">
    <w:abstractNumId w:val="7"/>
  </w:num>
  <w:num w:numId="9" w16cid:durableId="4298583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72661505">
    <w:abstractNumId w:val="21"/>
  </w:num>
  <w:num w:numId="11" w16cid:durableId="1659262096">
    <w:abstractNumId w:val="14"/>
  </w:num>
  <w:num w:numId="12" w16cid:durableId="1919898635">
    <w:abstractNumId w:val="9"/>
  </w:num>
  <w:num w:numId="13" w16cid:durableId="2112310380">
    <w:abstractNumId w:val="3"/>
  </w:num>
  <w:num w:numId="14" w16cid:durableId="1018894289">
    <w:abstractNumId w:val="27"/>
  </w:num>
  <w:num w:numId="15" w16cid:durableId="1054892335">
    <w:abstractNumId w:val="20"/>
  </w:num>
  <w:num w:numId="16" w16cid:durableId="738675024">
    <w:abstractNumId w:val="6"/>
  </w:num>
  <w:num w:numId="17" w16cid:durableId="1534223415">
    <w:abstractNumId w:val="11"/>
  </w:num>
  <w:num w:numId="18" w16cid:durableId="770660345">
    <w:abstractNumId w:val="19"/>
  </w:num>
  <w:num w:numId="19" w16cid:durableId="2028671148">
    <w:abstractNumId w:val="26"/>
  </w:num>
  <w:num w:numId="20" w16cid:durableId="1156529986">
    <w:abstractNumId w:val="23"/>
  </w:num>
  <w:num w:numId="21" w16cid:durableId="1030375539">
    <w:abstractNumId w:val="15"/>
  </w:num>
  <w:num w:numId="22" w16cid:durableId="1251432197">
    <w:abstractNumId w:val="2"/>
  </w:num>
  <w:num w:numId="23" w16cid:durableId="1312558111">
    <w:abstractNumId w:val="12"/>
  </w:num>
  <w:num w:numId="24" w16cid:durableId="251352692">
    <w:abstractNumId w:val="28"/>
  </w:num>
  <w:num w:numId="25" w16cid:durableId="1105802916">
    <w:abstractNumId w:val="24"/>
  </w:num>
  <w:num w:numId="26" w16cid:durableId="938296604">
    <w:abstractNumId w:val="18"/>
  </w:num>
  <w:num w:numId="27" w16cid:durableId="1710303406">
    <w:abstractNumId w:val="13"/>
  </w:num>
  <w:num w:numId="28" w16cid:durableId="539899089">
    <w:abstractNumId w:val="8"/>
  </w:num>
  <w:num w:numId="29" w16cid:durableId="808132440">
    <w:abstractNumId w:val="5"/>
  </w:num>
  <w:num w:numId="30" w16cid:durableId="1321152425">
    <w:abstractNumId w:val="17"/>
  </w:num>
  <w:num w:numId="31" w16cid:durableId="317656956">
    <w:abstractNumId w:val="16"/>
  </w:num>
  <w:num w:numId="32" w16cid:durableId="2146846663">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77F"/>
    <w:rsid w:val="00000EB6"/>
    <w:rsid w:val="00001527"/>
    <w:rsid w:val="000060D8"/>
    <w:rsid w:val="00006533"/>
    <w:rsid w:val="0000705F"/>
    <w:rsid w:val="00007732"/>
    <w:rsid w:val="00016F1C"/>
    <w:rsid w:val="00020171"/>
    <w:rsid w:val="00020526"/>
    <w:rsid w:val="00020955"/>
    <w:rsid w:val="00020C91"/>
    <w:rsid w:val="00021230"/>
    <w:rsid w:val="00021692"/>
    <w:rsid w:val="00024D2A"/>
    <w:rsid w:val="00025295"/>
    <w:rsid w:val="0002571D"/>
    <w:rsid w:val="0002659F"/>
    <w:rsid w:val="00026DB1"/>
    <w:rsid w:val="0003583C"/>
    <w:rsid w:val="00036454"/>
    <w:rsid w:val="000372B4"/>
    <w:rsid w:val="0003742F"/>
    <w:rsid w:val="00040754"/>
    <w:rsid w:val="00041444"/>
    <w:rsid w:val="00042496"/>
    <w:rsid w:val="00044251"/>
    <w:rsid w:val="00045684"/>
    <w:rsid w:val="00047D10"/>
    <w:rsid w:val="00050586"/>
    <w:rsid w:val="000507A8"/>
    <w:rsid w:val="00053993"/>
    <w:rsid w:val="00054CDE"/>
    <w:rsid w:val="00060B13"/>
    <w:rsid w:val="00061D73"/>
    <w:rsid w:val="00062B88"/>
    <w:rsid w:val="000631CF"/>
    <w:rsid w:val="0006321E"/>
    <w:rsid w:val="00063CC8"/>
    <w:rsid w:val="00064B9C"/>
    <w:rsid w:val="00066C8D"/>
    <w:rsid w:val="00070384"/>
    <w:rsid w:val="000719AA"/>
    <w:rsid w:val="000722EB"/>
    <w:rsid w:val="000742E6"/>
    <w:rsid w:val="000754E4"/>
    <w:rsid w:val="00076890"/>
    <w:rsid w:val="00076FC2"/>
    <w:rsid w:val="0007746C"/>
    <w:rsid w:val="00080112"/>
    <w:rsid w:val="000806BF"/>
    <w:rsid w:val="00081CF9"/>
    <w:rsid w:val="00081DCA"/>
    <w:rsid w:val="00084148"/>
    <w:rsid w:val="00086D95"/>
    <w:rsid w:val="0009206F"/>
    <w:rsid w:val="000931F4"/>
    <w:rsid w:val="00094C8A"/>
    <w:rsid w:val="000A2DCF"/>
    <w:rsid w:val="000B0976"/>
    <w:rsid w:val="000B4587"/>
    <w:rsid w:val="000B5BD1"/>
    <w:rsid w:val="000B674B"/>
    <w:rsid w:val="000B6A1D"/>
    <w:rsid w:val="000B6BFE"/>
    <w:rsid w:val="000B6C24"/>
    <w:rsid w:val="000B76B3"/>
    <w:rsid w:val="000C0D6B"/>
    <w:rsid w:val="000C167A"/>
    <w:rsid w:val="000C1A57"/>
    <w:rsid w:val="000C3731"/>
    <w:rsid w:val="000C39A9"/>
    <w:rsid w:val="000C48DD"/>
    <w:rsid w:val="000C66A9"/>
    <w:rsid w:val="000C6F71"/>
    <w:rsid w:val="000D1696"/>
    <w:rsid w:val="000D1E84"/>
    <w:rsid w:val="000D301F"/>
    <w:rsid w:val="000D339E"/>
    <w:rsid w:val="000D44AF"/>
    <w:rsid w:val="000D46C8"/>
    <w:rsid w:val="000D5DA8"/>
    <w:rsid w:val="000D6331"/>
    <w:rsid w:val="000D691F"/>
    <w:rsid w:val="000D78D0"/>
    <w:rsid w:val="000E37F7"/>
    <w:rsid w:val="000E4433"/>
    <w:rsid w:val="000E5310"/>
    <w:rsid w:val="000E5BFB"/>
    <w:rsid w:val="000E6AC0"/>
    <w:rsid w:val="000F2DA9"/>
    <w:rsid w:val="000F3160"/>
    <w:rsid w:val="000F396A"/>
    <w:rsid w:val="000F3A18"/>
    <w:rsid w:val="000F463F"/>
    <w:rsid w:val="000F5F56"/>
    <w:rsid w:val="000F644E"/>
    <w:rsid w:val="001029AA"/>
    <w:rsid w:val="00102BB0"/>
    <w:rsid w:val="0010491A"/>
    <w:rsid w:val="00107015"/>
    <w:rsid w:val="00110AFB"/>
    <w:rsid w:val="00110BC2"/>
    <w:rsid w:val="0011220E"/>
    <w:rsid w:val="001129CC"/>
    <w:rsid w:val="0011342E"/>
    <w:rsid w:val="001135A5"/>
    <w:rsid w:val="00113D4F"/>
    <w:rsid w:val="00114038"/>
    <w:rsid w:val="00114FB1"/>
    <w:rsid w:val="001152EB"/>
    <w:rsid w:val="00121A14"/>
    <w:rsid w:val="0012281C"/>
    <w:rsid w:val="00123B97"/>
    <w:rsid w:val="00127A12"/>
    <w:rsid w:val="001407E8"/>
    <w:rsid w:val="00141439"/>
    <w:rsid w:val="00142A46"/>
    <w:rsid w:val="00142BEE"/>
    <w:rsid w:val="00143430"/>
    <w:rsid w:val="001446DB"/>
    <w:rsid w:val="00146262"/>
    <w:rsid w:val="00147F18"/>
    <w:rsid w:val="001500D4"/>
    <w:rsid w:val="00150166"/>
    <w:rsid w:val="00151D61"/>
    <w:rsid w:val="001537EB"/>
    <w:rsid w:val="001563F7"/>
    <w:rsid w:val="001600C5"/>
    <w:rsid w:val="0016073A"/>
    <w:rsid w:val="00161E6D"/>
    <w:rsid w:val="001625CF"/>
    <w:rsid w:val="00163B71"/>
    <w:rsid w:val="0016689D"/>
    <w:rsid w:val="001669CA"/>
    <w:rsid w:val="00166F16"/>
    <w:rsid w:val="0016773B"/>
    <w:rsid w:val="00170403"/>
    <w:rsid w:val="00174F01"/>
    <w:rsid w:val="00176889"/>
    <w:rsid w:val="00176CED"/>
    <w:rsid w:val="00177602"/>
    <w:rsid w:val="00177DF8"/>
    <w:rsid w:val="001847B1"/>
    <w:rsid w:val="001864BF"/>
    <w:rsid w:val="0018659F"/>
    <w:rsid w:val="00187776"/>
    <w:rsid w:val="00187ED9"/>
    <w:rsid w:val="00190B46"/>
    <w:rsid w:val="00192FAA"/>
    <w:rsid w:val="001A09E5"/>
    <w:rsid w:val="001A3CF3"/>
    <w:rsid w:val="001A4E70"/>
    <w:rsid w:val="001A69BA"/>
    <w:rsid w:val="001A7188"/>
    <w:rsid w:val="001B0626"/>
    <w:rsid w:val="001B14FC"/>
    <w:rsid w:val="001B15BC"/>
    <w:rsid w:val="001B1726"/>
    <w:rsid w:val="001B1E99"/>
    <w:rsid w:val="001B2816"/>
    <w:rsid w:val="001B62D3"/>
    <w:rsid w:val="001C17E0"/>
    <w:rsid w:val="001C2AB6"/>
    <w:rsid w:val="001C3A8B"/>
    <w:rsid w:val="001C3BAC"/>
    <w:rsid w:val="001C4CA9"/>
    <w:rsid w:val="001C645B"/>
    <w:rsid w:val="001D4A9B"/>
    <w:rsid w:val="001D7A67"/>
    <w:rsid w:val="001E2C9A"/>
    <w:rsid w:val="001F0635"/>
    <w:rsid w:val="001F0E97"/>
    <w:rsid w:val="001F63D9"/>
    <w:rsid w:val="0020163F"/>
    <w:rsid w:val="0020190C"/>
    <w:rsid w:val="00201C47"/>
    <w:rsid w:val="00201F91"/>
    <w:rsid w:val="002023EE"/>
    <w:rsid w:val="002041E5"/>
    <w:rsid w:val="00204701"/>
    <w:rsid w:val="00204EA5"/>
    <w:rsid w:val="002074BB"/>
    <w:rsid w:val="00207808"/>
    <w:rsid w:val="0020795A"/>
    <w:rsid w:val="00210E93"/>
    <w:rsid w:val="0021123F"/>
    <w:rsid w:val="002121A8"/>
    <w:rsid w:val="00213E2F"/>
    <w:rsid w:val="00215499"/>
    <w:rsid w:val="002164BC"/>
    <w:rsid w:val="00221DA9"/>
    <w:rsid w:val="002244A2"/>
    <w:rsid w:val="0022497F"/>
    <w:rsid w:val="00226413"/>
    <w:rsid w:val="0022641E"/>
    <w:rsid w:val="002266E6"/>
    <w:rsid w:val="0022783A"/>
    <w:rsid w:val="002279C7"/>
    <w:rsid w:val="00227EA4"/>
    <w:rsid w:val="002307A9"/>
    <w:rsid w:val="00230895"/>
    <w:rsid w:val="00231378"/>
    <w:rsid w:val="00231C62"/>
    <w:rsid w:val="00234273"/>
    <w:rsid w:val="002345E5"/>
    <w:rsid w:val="00240C5A"/>
    <w:rsid w:val="002420E7"/>
    <w:rsid w:val="00242559"/>
    <w:rsid w:val="00242EA3"/>
    <w:rsid w:val="002442EE"/>
    <w:rsid w:val="00246131"/>
    <w:rsid w:val="00247132"/>
    <w:rsid w:val="00247264"/>
    <w:rsid w:val="0025567F"/>
    <w:rsid w:val="00256195"/>
    <w:rsid w:val="00272F0A"/>
    <w:rsid w:val="00274460"/>
    <w:rsid w:val="0027492B"/>
    <w:rsid w:val="002750A3"/>
    <w:rsid w:val="002750D2"/>
    <w:rsid w:val="00276978"/>
    <w:rsid w:val="00276ABA"/>
    <w:rsid w:val="00276ED1"/>
    <w:rsid w:val="0028040F"/>
    <w:rsid w:val="002807EC"/>
    <w:rsid w:val="00280C41"/>
    <w:rsid w:val="00283A38"/>
    <w:rsid w:val="00283AF8"/>
    <w:rsid w:val="00285394"/>
    <w:rsid w:val="00285FFB"/>
    <w:rsid w:val="00287519"/>
    <w:rsid w:val="00287C09"/>
    <w:rsid w:val="00292ED1"/>
    <w:rsid w:val="00297396"/>
    <w:rsid w:val="002A2C7F"/>
    <w:rsid w:val="002A3E09"/>
    <w:rsid w:val="002A4852"/>
    <w:rsid w:val="002A6EF9"/>
    <w:rsid w:val="002A7199"/>
    <w:rsid w:val="002B1ECB"/>
    <w:rsid w:val="002B6FB3"/>
    <w:rsid w:val="002B7C3E"/>
    <w:rsid w:val="002C023A"/>
    <w:rsid w:val="002C1709"/>
    <w:rsid w:val="002C1FD3"/>
    <w:rsid w:val="002C2E1D"/>
    <w:rsid w:val="002C3121"/>
    <w:rsid w:val="002C4DEF"/>
    <w:rsid w:val="002C5235"/>
    <w:rsid w:val="002D02D8"/>
    <w:rsid w:val="002D040C"/>
    <w:rsid w:val="002D3252"/>
    <w:rsid w:val="002D3D40"/>
    <w:rsid w:val="002D519B"/>
    <w:rsid w:val="002D7188"/>
    <w:rsid w:val="002E3182"/>
    <w:rsid w:val="002E5C90"/>
    <w:rsid w:val="002E5EB4"/>
    <w:rsid w:val="002E5F15"/>
    <w:rsid w:val="002E6D20"/>
    <w:rsid w:val="002E72D9"/>
    <w:rsid w:val="002F393A"/>
    <w:rsid w:val="002F65CD"/>
    <w:rsid w:val="002F704D"/>
    <w:rsid w:val="002F7E3D"/>
    <w:rsid w:val="003007BA"/>
    <w:rsid w:val="0030117A"/>
    <w:rsid w:val="00301980"/>
    <w:rsid w:val="00301BB2"/>
    <w:rsid w:val="003038A5"/>
    <w:rsid w:val="0030429E"/>
    <w:rsid w:val="003052CA"/>
    <w:rsid w:val="00307734"/>
    <w:rsid w:val="003129FB"/>
    <w:rsid w:val="00313979"/>
    <w:rsid w:val="003148A8"/>
    <w:rsid w:val="00316E7C"/>
    <w:rsid w:val="00321368"/>
    <w:rsid w:val="003213BB"/>
    <w:rsid w:val="00322529"/>
    <w:rsid w:val="003226DF"/>
    <w:rsid w:val="0032481B"/>
    <w:rsid w:val="003256B5"/>
    <w:rsid w:val="00326D1D"/>
    <w:rsid w:val="00331E1B"/>
    <w:rsid w:val="00335488"/>
    <w:rsid w:val="0033688D"/>
    <w:rsid w:val="0033719C"/>
    <w:rsid w:val="00340992"/>
    <w:rsid w:val="00340D3A"/>
    <w:rsid w:val="00343B78"/>
    <w:rsid w:val="00343EA2"/>
    <w:rsid w:val="00343F2B"/>
    <w:rsid w:val="00344429"/>
    <w:rsid w:val="00344F28"/>
    <w:rsid w:val="003455B4"/>
    <w:rsid w:val="00346F2F"/>
    <w:rsid w:val="00347FFA"/>
    <w:rsid w:val="00350156"/>
    <w:rsid w:val="00352C1E"/>
    <w:rsid w:val="00353687"/>
    <w:rsid w:val="00353C0C"/>
    <w:rsid w:val="00362B16"/>
    <w:rsid w:val="00362BF7"/>
    <w:rsid w:val="00363A16"/>
    <w:rsid w:val="0036507C"/>
    <w:rsid w:val="003653B9"/>
    <w:rsid w:val="00365864"/>
    <w:rsid w:val="00367725"/>
    <w:rsid w:val="00371B02"/>
    <w:rsid w:val="00371B1F"/>
    <w:rsid w:val="00373469"/>
    <w:rsid w:val="00373993"/>
    <w:rsid w:val="00375927"/>
    <w:rsid w:val="00375EFD"/>
    <w:rsid w:val="003767D9"/>
    <w:rsid w:val="00376AAE"/>
    <w:rsid w:val="00376B51"/>
    <w:rsid w:val="00380FA7"/>
    <w:rsid w:val="0038137E"/>
    <w:rsid w:val="00383C19"/>
    <w:rsid w:val="00384E56"/>
    <w:rsid w:val="00385992"/>
    <w:rsid w:val="00385AAE"/>
    <w:rsid w:val="00385B43"/>
    <w:rsid w:val="00386853"/>
    <w:rsid w:val="003879C1"/>
    <w:rsid w:val="00387DF4"/>
    <w:rsid w:val="00390F22"/>
    <w:rsid w:val="00391F8A"/>
    <w:rsid w:val="00393838"/>
    <w:rsid w:val="00393BEF"/>
    <w:rsid w:val="0039409A"/>
    <w:rsid w:val="003956A2"/>
    <w:rsid w:val="003962A9"/>
    <w:rsid w:val="00396AD6"/>
    <w:rsid w:val="003A010C"/>
    <w:rsid w:val="003A3C6A"/>
    <w:rsid w:val="003A4ADE"/>
    <w:rsid w:val="003A5C98"/>
    <w:rsid w:val="003A5E2A"/>
    <w:rsid w:val="003A66CA"/>
    <w:rsid w:val="003A67A8"/>
    <w:rsid w:val="003A6894"/>
    <w:rsid w:val="003A6D6C"/>
    <w:rsid w:val="003A71D6"/>
    <w:rsid w:val="003B0BF5"/>
    <w:rsid w:val="003B15F0"/>
    <w:rsid w:val="003B3437"/>
    <w:rsid w:val="003B3D02"/>
    <w:rsid w:val="003B3D2A"/>
    <w:rsid w:val="003B69C9"/>
    <w:rsid w:val="003B72F6"/>
    <w:rsid w:val="003C0829"/>
    <w:rsid w:val="003C095D"/>
    <w:rsid w:val="003C2AAC"/>
    <w:rsid w:val="003C38DF"/>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35F8"/>
    <w:rsid w:val="003F73C8"/>
    <w:rsid w:val="00400840"/>
    <w:rsid w:val="00401B43"/>
    <w:rsid w:val="00401CA0"/>
    <w:rsid w:val="0040250E"/>
    <w:rsid w:val="00402A70"/>
    <w:rsid w:val="0040496B"/>
    <w:rsid w:val="00405D5D"/>
    <w:rsid w:val="00406A11"/>
    <w:rsid w:val="00410573"/>
    <w:rsid w:val="0041126F"/>
    <w:rsid w:val="004149DE"/>
    <w:rsid w:val="00415084"/>
    <w:rsid w:val="00415A8F"/>
    <w:rsid w:val="00415E4D"/>
    <w:rsid w:val="004170EA"/>
    <w:rsid w:val="00417E96"/>
    <w:rsid w:val="00420229"/>
    <w:rsid w:val="0042131C"/>
    <w:rsid w:val="0042588D"/>
    <w:rsid w:val="00426281"/>
    <w:rsid w:val="00426502"/>
    <w:rsid w:val="0042702A"/>
    <w:rsid w:val="004306F6"/>
    <w:rsid w:val="00431044"/>
    <w:rsid w:val="0043261C"/>
    <w:rsid w:val="004336D9"/>
    <w:rsid w:val="00434BEE"/>
    <w:rsid w:val="00443828"/>
    <w:rsid w:val="00445389"/>
    <w:rsid w:val="0044546A"/>
    <w:rsid w:val="0044748F"/>
    <w:rsid w:val="00450A0C"/>
    <w:rsid w:val="0045251F"/>
    <w:rsid w:val="0045262A"/>
    <w:rsid w:val="004531C2"/>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26A6"/>
    <w:rsid w:val="004928E9"/>
    <w:rsid w:val="00494065"/>
    <w:rsid w:val="00494559"/>
    <w:rsid w:val="004946A8"/>
    <w:rsid w:val="00495DB7"/>
    <w:rsid w:val="004A0BD5"/>
    <w:rsid w:val="004A0EA2"/>
    <w:rsid w:val="004A18B5"/>
    <w:rsid w:val="004A6B1B"/>
    <w:rsid w:val="004A6D1F"/>
    <w:rsid w:val="004B1DAD"/>
    <w:rsid w:val="004B486E"/>
    <w:rsid w:val="004B567F"/>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4F4F11"/>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5E76"/>
    <w:rsid w:val="00527A99"/>
    <w:rsid w:val="00527E54"/>
    <w:rsid w:val="0053309E"/>
    <w:rsid w:val="00534137"/>
    <w:rsid w:val="005355EE"/>
    <w:rsid w:val="00535AFF"/>
    <w:rsid w:val="00537798"/>
    <w:rsid w:val="00541E65"/>
    <w:rsid w:val="005450A5"/>
    <w:rsid w:val="00545797"/>
    <w:rsid w:val="0054623C"/>
    <w:rsid w:val="00546F92"/>
    <w:rsid w:val="00547497"/>
    <w:rsid w:val="00550A22"/>
    <w:rsid w:val="0055137D"/>
    <w:rsid w:val="00551DB7"/>
    <w:rsid w:val="005537FD"/>
    <w:rsid w:val="00554C3B"/>
    <w:rsid w:val="005560AF"/>
    <w:rsid w:val="00556601"/>
    <w:rsid w:val="0055697E"/>
    <w:rsid w:val="00563456"/>
    <w:rsid w:val="00563B37"/>
    <w:rsid w:val="00566CDE"/>
    <w:rsid w:val="00567670"/>
    <w:rsid w:val="00570367"/>
    <w:rsid w:val="00572117"/>
    <w:rsid w:val="00573A24"/>
    <w:rsid w:val="00573C43"/>
    <w:rsid w:val="00574F91"/>
    <w:rsid w:val="00580D35"/>
    <w:rsid w:val="00584D11"/>
    <w:rsid w:val="00584F00"/>
    <w:rsid w:val="00586006"/>
    <w:rsid w:val="00595FAF"/>
    <w:rsid w:val="00596962"/>
    <w:rsid w:val="00597848"/>
    <w:rsid w:val="005A02F7"/>
    <w:rsid w:val="005A0719"/>
    <w:rsid w:val="005A1B24"/>
    <w:rsid w:val="005A3055"/>
    <w:rsid w:val="005A3FDA"/>
    <w:rsid w:val="005A5406"/>
    <w:rsid w:val="005A5A96"/>
    <w:rsid w:val="005A7995"/>
    <w:rsid w:val="005B243A"/>
    <w:rsid w:val="005B34A2"/>
    <w:rsid w:val="005B3DFE"/>
    <w:rsid w:val="005B4155"/>
    <w:rsid w:val="005B491E"/>
    <w:rsid w:val="005B67E7"/>
    <w:rsid w:val="005C0212"/>
    <w:rsid w:val="005C0BB3"/>
    <w:rsid w:val="005C135C"/>
    <w:rsid w:val="005C2A37"/>
    <w:rsid w:val="005C3BF1"/>
    <w:rsid w:val="005C4E94"/>
    <w:rsid w:val="005C6566"/>
    <w:rsid w:val="005D0460"/>
    <w:rsid w:val="005D312F"/>
    <w:rsid w:val="005D339C"/>
    <w:rsid w:val="005D767B"/>
    <w:rsid w:val="005E0074"/>
    <w:rsid w:val="005E1124"/>
    <w:rsid w:val="005E1704"/>
    <w:rsid w:val="005E1820"/>
    <w:rsid w:val="005E3B18"/>
    <w:rsid w:val="005E45F4"/>
    <w:rsid w:val="005E4C1B"/>
    <w:rsid w:val="005E5AAE"/>
    <w:rsid w:val="005E6741"/>
    <w:rsid w:val="005F05BD"/>
    <w:rsid w:val="005F0D6B"/>
    <w:rsid w:val="005F2A67"/>
    <w:rsid w:val="005F2CBA"/>
    <w:rsid w:val="005F30B4"/>
    <w:rsid w:val="005F3DBD"/>
    <w:rsid w:val="005F6C14"/>
    <w:rsid w:val="005F6F93"/>
    <w:rsid w:val="005F700A"/>
    <w:rsid w:val="005F73A6"/>
    <w:rsid w:val="00605A53"/>
    <w:rsid w:val="006115A4"/>
    <w:rsid w:val="0061160F"/>
    <w:rsid w:val="006118BF"/>
    <w:rsid w:val="00612FF6"/>
    <w:rsid w:val="006135CB"/>
    <w:rsid w:val="00613B6F"/>
    <w:rsid w:val="00614086"/>
    <w:rsid w:val="0061511C"/>
    <w:rsid w:val="006160FC"/>
    <w:rsid w:val="00616F2A"/>
    <w:rsid w:val="00617B6A"/>
    <w:rsid w:val="00620D44"/>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5563"/>
    <w:rsid w:val="006571E8"/>
    <w:rsid w:val="006628A6"/>
    <w:rsid w:val="00664DDB"/>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90C2C"/>
    <w:rsid w:val="00696B4A"/>
    <w:rsid w:val="006A1069"/>
    <w:rsid w:val="006A1986"/>
    <w:rsid w:val="006A1AFD"/>
    <w:rsid w:val="006A263B"/>
    <w:rsid w:val="006A3CC2"/>
    <w:rsid w:val="006A61FE"/>
    <w:rsid w:val="006A7AE8"/>
    <w:rsid w:val="006B0C63"/>
    <w:rsid w:val="006B256E"/>
    <w:rsid w:val="006B5964"/>
    <w:rsid w:val="006B5BCA"/>
    <w:rsid w:val="006C043B"/>
    <w:rsid w:val="006C059A"/>
    <w:rsid w:val="006C299A"/>
    <w:rsid w:val="006C343B"/>
    <w:rsid w:val="006C3E35"/>
    <w:rsid w:val="006C6296"/>
    <w:rsid w:val="006C6AD5"/>
    <w:rsid w:val="006D2BB3"/>
    <w:rsid w:val="006D564C"/>
    <w:rsid w:val="006D62D4"/>
    <w:rsid w:val="006E05B2"/>
    <w:rsid w:val="006E13CA"/>
    <w:rsid w:val="006E1F75"/>
    <w:rsid w:val="006E3561"/>
    <w:rsid w:val="006E4C05"/>
    <w:rsid w:val="006F0D2B"/>
    <w:rsid w:val="006F4226"/>
    <w:rsid w:val="006F5B34"/>
    <w:rsid w:val="006F6E13"/>
    <w:rsid w:val="006F7BEF"/>
    <w:rsid w:val="00700291"/>
    <w:rsid w:val="0070283D"/>
    <w:rsid w:val="00704D30"/>
    <w:rsid w:val="00712FF2"/>
    <w:rsid w:val="00713950"/>
    <w:rsid w:val="00713D83"/>
    <w:rsid w:val="007144ED"/>
    <w:rsid w:val="00715ECD"/>
    <w:rsid w:val="00720F8F"/>
    <w:rsid w:val="007234EF"/>
    <w:rsid w:val="007279AB"/>
    <w:rsid w:val="00731277"/>
    <w:rsid w:val="007314FF"/>
    <w:rsid w:val="0073278D"/>
    <w:rsid w:val="00732A40"/>
    <w:rsid w:val="0073340F"/>
    <w:rsid w:val="0073386F"/>
    <w:rsid w:val="00734030"/>
    <w:rsid w:val="007356BB"/>
    <w:rsid w:val="00736109"/>
    <w:rsid w:val="00736C40"/>
    <w:rsid w:val="007410F5"/>
    <w:rsid w:val="007463C7"/>
    <w:rsid w:val="007477EA"/>
    <w:rsid w:val="007536CC"/>
    <w:rsid w:val="00757031"/>
    <w:rsid w:val="0076000B"/>
    <w:rsid w:val="00760313"/>
    <w:rsid w:val="00760DE9"/>
    <w:rsid w:val="00761133"/>
    <w:rsid w:val="00762EFD"/>
    <w:rsid w:val="00763F81"/>
    <w:rsid w:val="00763FE9"/>
    <w:rsid w:val="00765A27"/>
    <w:rsid w:val="00770808"/>
    <w:rsid w:val="007710FF"/>
    <w:rsid w:val="00775BAF"/>
    <w:rsid w:val="00776688"/>
    <w:rsid w:val="00776B54"/>
    <w:rsid w:val="00777CA8"/>
    <w:rsid w:val="00777DE8"/>
    <w:rsid w:val="00782C6E"/>
    <w:rsid w:val="00783DE6"/>
    <w:rsid w:val="00784653"/>
    <w:rsid w:val="0078625A"/>
    <w:rsid w:val="007862BD"/>
    <w:rsid w:val="00786E49"/>
    <w:rsid w:val="0079100F"/>
    <w:rsid w:val="00791579"/>
    <w:rsid w:val="007946AE"/>
    <w:rsid w:val="007957B0"/>
    <w:rsid w:val="007959BE"/>
    <w:rsid w:val="00795E98"/>
    <w:rsid w:val="00795FB6"/>
    <w:rsid w:val="00797FA8"/>
    <w:rsid w:val="007A05E4"/>
    <w:rsid w:val="007A2445"/>
    <w:rsid w:val="007A4CAD"/>
    <w:rsid w:val="007A4E6A"/>
    <w:rsid w:val="007A7D86"/>
    <w:rsid w:val="007B1169"/>
    <w:rsid w:val="007B16B6"/>
    <w:rsid w:val="007B37FC"/>
    <w:rsid w:val="007B3E5C"/>
    <w:rsid w:val="007B4E53"/>
    <w:rsid w:val="007B510B"/>
    <w:rsid w:val="007B6766"/>
    <w:rsid w:val="007C0688"/>
    <w:rsid w:val="007C1E56"/>
    <w:rsid w:val="007C2E4A"/>
    <w:rsid w:val="007C4635"/>
    <w:rsid w:val="007C63BE"/>
    <w:rsid w:val="007D26AD"/>
    <w:rsid w:val="007D2AA9"/>
    <w:rsid w:val="007D3EC4"/>
    <w:rsid w:val="007D4F1D"/>
    <w:rsid w:val="007D542E"/>
    <w:rsid w:val="007D6358"/>
    <w:rsid w:val="007D682B"/>
    <w:rsid w:val="007D7512"/>
    <w:rsid w:val="007E2824"/>
    <w:rsid w:val="007E285C"/>
    <w:rsid w:val="007E2DFA"/>
    <w:rsid w:val="007E411F"/>
    <w:rsid w:val="007E493D"/>
    <w:rsid w:val="007E6496"/>
    <w:rsid w:val="007F2235"/>
    <w:rsid w:val="007F2F68"/>
    <w:rsid w:val="0080425A"/>
    <w:rsid w:val="0080537F"/>
    <w:rsid w:val="00805FE0"/>
    <w:rsid w:val="008103C5"/>
    <w:rsid w:val="00812AE4"/>
    <w:rsid w:val="00816841"/>
    <w:rsid w:val="00821D98"/>
    <w:rsid w:val="00823228"/>
    <w:rsid w:val="00826EC4"/>
    <w:rsid w:val="0082723C"/>
    <w:rsid w:val="0083047F"/>
    <w:rsid w:val="0083079F"/>
    <w:rsid w:val="0083156B"/>
    <w:rsid w:val="00831766"/>
    <w:rsid w:val="00832EFD"/>
    <w:rsid w:val="0083367D"/>
    <w:rsid w:val="00833BAC"/>
    <w:rsid w:val="00833F8B"/>
    <w:rsid w:val="00835563"/>
    <w:rsid w:val="008371AF"/>
    <w:rsid w:val="00844534"/>
    <w:rsid w:val="00844E41"/>
    <w:rsid w:val="00845C3C"/>
    <w:rsid w:val="00847303"/>
    <w:rsid w:val="0084759A"/>
    <w:rsid w:val="008507A2"/>
    <w:rsid w:val="00850970"/>
    <w:rsid w:val="0085134E"/>
    <w:rsid w:val="00851515"/>
    <w:rsid w:val="00853E47"/>
    <w:rsid w:val="00855097"/>
    <w:rsid w:val="00860D49"/>
    <w:rsid w:val="00861A58"/>
    <w:rsid w:val="00862AC5"/>
    <w:rsid w:val="00865B82"/>
    <w:rsid w:val="00865FD6"/>
    <w:rsid w:val="0087068E"/>
    <w:rsid w:val="008713C6"/>
    <w:rsid w:val="008719EE"/>
    <w:rsid w:val="00871B13"/>
    <w:rsid w:val="00873A05"/>
    <w:rsid w:val="00874F37"/>
    <w:rsid w:val="00876556"/>
    <w:rsid w:val="00877464"/>
    <w:rsid w:val="0088130C"/>
    <w:rsid w:val="00882D7D"/>
    <w:rsid w:val="00884808"/>
    <w:rsid w:val="008852B4"/>
    <w:rsid w:val="00886F1F"/>
    <w:rsid w:val="008927C6"/>
    <w:rsid w:val="00892B92"/>
    <w:rsid w:val="00894282"/>
    <w:rsid w:val="00894A8A"/>
    <w:rsid w:val="00895954"/>
    <w:rsid w:val="00895D5B"/>
    <w:rsid w:val="008A0977"/>
    <w:rsid w:val="008A1293"/>
    <w:rsid w:val="008A28ED"/>
    <w:rsid w:val="008A293F"/>
    <w:rsid w:val="008A2FD8"/>
    <w:rsid w:val="008A3263"/>
    <w:rsid w:val="008A594C"/>
    <w:rsid w:val="008A5E2D"/>
    <w:rsid w:val="008A604D"/>
    <w:rsid w:val="008A630A"/>
    <w:rsid w:val="008B131A"/>
    <w:rsid w:val="008B2871"/>
    <w:rsid w:val="008B37B6"/>
    <w:rsid w:val="008B46A9"/>
    <w:rsid w:val="008B4CB9"/>
    <w:rsid w:val="008B4E4A"/>
    <w:rsid w:val="008B4F53"/>
    <w:rsid w:val="008B50F4"/>
    <w:rsid w:val="008B5455"/>
    <w:rsid w:val="008C08D3"/>
    <w:rsid w:val="008C3B03"/>
    <w:rsid w:val="008C675C"/>
    <w:rsid w:val="008C7433"/>
    <w:rsid w:val="008C764D"/>
    <w:rsid w:val="008C79D4"/>
    <w:rsid w:val="008D041C"/>
    <w:rsid w:val="008D23B0"/>
    <w:rsid w:val="008D6465"/>
    <w:rsid w:val="008D65A7"/>
    <w:rsid w:val="008D6D59"/>
    <w:rsid w:val="008D7A39"/>
    <w:rsid w:val="008E34E8"/>
    <w:rsid w:val="008E3EF6"/>
    <w:rsid w:val="008E45D2"/>
    <w:rsid w:val="008E7FA6"/>
    <w:rsid w:val="008F0949"/>
    <w:rsid w:val="008F2551"/>
    <w:rsid w:val="008F3D66"/>
    <w:rsid w:val="008F41CC"/>
    <w:rsid w:val="008F55F1"/>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1DEF"/>
    <w:rsid w:val="00951E68"/>
    <w:rsid w:val="009529A2"/>
    <w:rsid w:val="00952E4A"/>
    <w:rsid w:val="009546F7"/>
    <w:rsid w:val="009548F9"/>
    <w:rsid w:val="009555E3"/>
    <w:rsid w:val="009635E0"/>
    <w:rsid w:val="00966699"/>
    <w:rsid w:val="00971892"/>
    <w:rsid w:val="00971A41"/>
    <w:rsid w:val="009722BD"/>
    <w:rsid w:val="009728F6"/>
    <w:rsid w:val="00974A40"/>
    <w:rsid w:val="009754AC"/>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3AB6"/>
    <w:rsid w:val="009A5D8A"/>
    <w:rsid w:val="009A6185"/>
    <w:rsid w:val="009A7304"/>
    <w:rsid w:val="009B0397"/>
    <w:rsid w:val="009B10CA"/>
    <w:rsid w:val="009B1846"/>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E017D"/>
    <w:rsid w:val="009E05B9"/>
    <w:rsid w:val="009E220F"/>
    <w:rsid w:val="009E2B7F"/>
    <w:rsid w:val="009E4893"/>
    <w:rsid w:val="009E7D46"/>
    <w:rsid w:val="009F15FF"/>
    <w:rsid w:val="009F35C9"/>
    <w:rsid w:val="009F6095"/>
    <w:rsid w:val="009F74F8"/>
    <w:rsid w:val="00A00454"/>
    <w:rsid w:val="00A017CF"/>
    <w:rsid w:val="00A0535A"/>
    <w:rsid w:val="00A0681C"/>
    <w:rsid w:val="00A10777"/>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FA0"/>
    <w:rsid w:val="00A31DC8"/>
    <w:rsid w:val="00A35DCE"/>
    <w:rsid w:val="00A363C4"/>
    <w:rsid w:val="00A3783B"/>
    <w:rsid w:val="00A4193B"/>
    <w:rsid w:val="00A42432"/>
    <w:rsid w:val="00A435F8"/>
    <w:rsid w:val="00A454AB"/>
    <w:rsid w:val="00A52513"/>
    <w:rsid w:val="00A5253A"/>
    <w:rsid w:val="00A5263E"/>
    <w:rsid w:val="00A527BC"/>
    <w:rsid w:val="00A54518"/>
    <w:rsid w:val="00A56BEC"/>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293E"/>
    <w:rsid w:val="00A87CCB"/>
    <w:rsid w:val="00A90FBF"/>
    <w:rsid w:val="00A91EB3"/>
    <w:rsid w:val="00A92267"/>
    <w:rsid w:val="00A93202"/>
    <w:rsid w:val="00A945DE"/>
    <w:rsid w:val="00A9508D"/>
    <w:rsid w:val="00A96549"/>
    <w:rsid w:val="00A96AF9"/>
    <w:rsid w:val="00A97A10"/>
    <w:rsid w:val="00AA0C2E"/>
    <w:rsid w:val="00AA0E3A"/>
    <w:rsid w:val="00AA237D"/>
    <w:rsid w:val="00AA514B"/>
    <w:rsid w:val="00AB20DC"/>
    <w:rsid w:val="00AB5541"/>
    <w:rsid w:val="00AB5C99"/>
    <w:rsid w:val="00AB6893"/>
    <w:rsid w:val="00AB6F63"/>
    <w:rsid w:val="00AB73E6"/>
    <w:rsid w:val="00AC4A1D"/>
    <w:rsid w:val="00AC550B"/>
    <w:rsid w:val="00AC5E59"/>
    <w:rsid w:val="00AC6D7E"/>
    <w:rsid w:val="00AD29DC"/>
    <w:rsid w:val="00AD6897"/>
    <w:rsid w:val="00AD73D9"/>
    <w:rsid w:val="00AD7E3C"/>
    <w:rsid w:val="00AE0F2C"/>
    <w:rsid w:val="00AE353F"/>
    <w:rsid w:val="00AE52C8"/>
    <w:rsid w:val="00AF404A"/>
    <w:rsid w:val="00AF51D7"/>
    <w:rsid w:val="00AF5C9B"/>
    <w:rsid w:val="00AF6D51"/>
    <w:rsid w:val="00AF7CC2"/>
    <w:rsid w:val="00B02093"/>
    <w:rsid w:val="00B05687"/>
    <w:rsid w:val="00B10209"/>
    <w:rsid w:val="00B107D1"/>
    <w:rsid w:val="00B11C52"/>
    <w:rsid w:val="00B11F54"/>
    <w:rsid w:val="00B13A79"/>
    <w:rsid w:val="00B16F9E"/>
    <w:rsid w:val="00B16FED"/>
    <w:rsid w:val="00B22EE3"/>
    <w:rsid w:val="00B2508C"/>
    <w:rsid w:val="00B2652D"/>
    <w:rsid w:val="00B30657"/>
    <w:rsid w:val="00B31C35"/>
    <w:rsid w:val="00B32ADD"/>
    <w:rsid w:val="00B33900"/>
    <w:rsid w:val="00B34CEF"/>
    <w:rsid w:val="00B360FA"/>
    <w:rsid w:val="00B36730"/>
    <w:rsid w:val="00B372A3"/>
    <w:rsid w:val="00B40B65"/>
    <w:rsid w:val="00B4260D"/>
    <w:rsid w:val="00B426E1"/>
    <w:rsid w:val="00B4330D"/>
    <w:rsid w:val="00B4365A"/>
    <w:rsid w:val="00B4401E"/>
    <w:rsid w:val="00B44464"/>
    <w:rsid w:val="00B45824"/>
    <w:rsid w:val="00B458F0"/>
    <w:rsid w:val="00B472F9"/>
    <w:rsid w:val="00B51F3B"/>
    <w:rsid w:val="00B52C02"/>
    <w:rsid w:val="00B53856"/>
    <w:rsid w:val="00B53B6C"/>
    <w:rsid w:val="00B5611B"/>
    <w:rsid w:val="00B60268"/>
    <w:rsid w:val="00B623A8"/>
    <w:rsid w:val="00B63124"/>
    <w:rsid w:val="00B635B3"/>
    <w:rsid w:val="00B63CAA"/>
    <w:rsid w:val="00B63D98"/>
    <w:rsid w:val="00B640BC"/>
    <w:rsid w:val="00B65F09"/>
    <w:rsid w:val="00B71360"/>
    <w:rsid w:val="00B72B8D"/>
    <w:rsid w:val="00B72C46"/>
    <w:rsid w:val="00B73CFF"/>
    <w:rsid w:val="00B747B7"/>
    <w:rsid w:val="00B75197"/>
    <w:rsid w:val="00B80256"/>
    <w:rsid w:val="00B82C04"/>
    <w:rsid w:val="00B82C2C"/>
    <w:rsid w:val="00B832A0"/>
    <w:rsid w:val="00B8429C"/>
    <w:rsid w:val="00B9021E"/>
    <w:rsid w:val="00B908BC"/>
    <w:rsid w:val="00B94BA1"/>
    <w:rsid w:val="00B94E65"/>
    <w:rsid w:val="00BA29D8"/>
    <w:rsid w:val="00BA2AED"/>
    <w:rsid w:val="00BA35F0"/>
    <w:rsid w:val="00BA5869"/>
    <w:rsid w:val="00BA5D1C"/>
    <w:rsid w:val="00BA6FB6"/>
    <w:rsid w:val="00BA7C68"/>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D2500"/>
    <w:rsid w:val="00BD3126"/>
    <w:rsid w:val="00BD31DB"/>
    <w:rsid w:val="00BD4038"/>
    <w:rsid w:val="00BD7694"/>
    <w:rsid w:val="00BE0015"/>
    <w:rsid w:val="00BE1A3F"/>
    <w:rsid w:val="00BE25D4"/>
    <w:rsid w:val="00BF17F2"/>
    <w:rsid w:val="00BF2213"/>
    <w:rsid w:val="00BF41C1"/>
    <w:rsid w:val="00C0311B"/>
    <w:rsid w:val="00C052FF"/>
    <w:rsid w:val="00C05727"/>
    <w:rsid w:val="00C0655E"/>
    <w:rsid w:val="00C10E17"/>
    <w:rsid w:val="00C11A6E"/>
    <w:rsid w:val="00C1257F"/>
    <w:rsid w:val="00C16B27"/>
    <w:rsid w:val="00C20286"/>
    <w:rsid w:val="00C213B4"/>
    <w:rsid w:val="00C22080"/>
    <w:rsid w:val="00C22BFD"/>
    <w:rsid w:val="00C2333E"/>
    <w:rsid w:val="00C2466E"/>
    <w:rsid w:val="00C2697A"/>
    <w:rsid w:val="00C27D52"/>
    <w:rsid w:val="00C31B6B"/>
    <w:rsid w:val="00C32913"/>
    <w:rsid w:val="00C33C1D"/>
    <w:rsid w:val="00C35EB3"/>
    <w:rsid w:val="00C36149"/>
    <w:rsid w:val="00C37EB0"/>
    <w:rsid w:val="00C41525"/>
    <w:rsid w:val="00C421BE"/>
    <w:rsid w:val="00C424BC"/>
    <w:rsid w:val="00C45C5A"/>
    <w:rsid w:val="00C47274"/>
    <w:rsid w:val="00C47A83"/>
    <w:rsid w:val="00C5186D"/>
    <w:rsid w:val="00C51D2B"/>
    <w:rsid w:val="00C52453"/>
    <w:rsid w:val="00C52575"/>
    <w:rsid w:val="00C5470C"/>
    <w:rsid w:val="00C55A27"/>
    <w:rsid w:val="00C575C8"/>
    <w:rsid w:val="00C620D9"/>
    <w:rsid w:val="00C624C5"/>
    <w:rsid w:val="00C62B07"/>
    <w:rsid w:val="00C63727"/>
    <w:rsid w:val="00C64262"/>
    <w:rsid w:val="00C64DB9"/>
    <w:rsid w:val="00C65771"/>
    <w:rsid w:val="00C6587F"/>
    <w:rsid w:val="00C7292C"/>
    <w:rsid w:val="00C72B58"/>
    <w:rsid w:val="00C740B6"/>
    <w:rsid w:val="00C74EB6"/>
    <w:rsid w:val="00C76A56"/>
    <w:rsid w:val="00C831B3"/>
    <w:rsid w:val="00C83503"/>
    <w:rsid w:val="00C8403E"/>
    <w:rsid w:val="00C843F7"/>
    <w:rsid w:val="00C85BE3"/>
    <w:rsid w:val="00C87897"/>
    <w:rsid w:val="00C9091F"/>
    <w:rsid w:val="00C910BF"/>
    <w:rsid w:val="00C9153F"/>
    <w:rsid w:val="00C9274C"/>
    <w:rsid w:val="00C9322A"/>
    <w:rsid w:val="00C95B2F"/>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E0C"/>
    <w:rsid w:val="00CE155D"/>
    <w:rsid w:val="00CE28B6"/>
    <w:rsid w:val="00CE2FED"/>
    <w:rsid w:val="00CE3A19"/>
    <w:rsid w:val="00CE3B52"/>
    <w:rsid w:val="00CE3E3E"/>
    <w:rsid w:val="00CE3E60"/>
    <w:rsid w:val="00CE63F5"/>
    <w:rsid w:val="00CF688D"/>
    <w:rsid w:val="00CF7260"/>
    <w:rsid w:val="00D01CBA"/>
    <w:rsid w:val="00D02F1D"/>
    <w:rsid w:val="00D03613"/>
    <w:rsid w:val="00D10E54"/>
    <w:rsid w:val="00D12146"/>
    <w:rsid w:val="00D12980"/>
    <w:rsid w:val="00D12B2B"/>
    <w:rsid w:val="00D133CE"/>
    <w:rsid w:val="00D13867"/>
    <w:rsid w:val="00D171B6"/>
    <w:rsid w:val="00D17FAE"/>
    <w:rsid w:val="00D24F46"/>
    <w:rsid w:val="00D25C37"/>
    <w:rsid w:val="00D26C37"/>
    <w:rsid w:val="00D318B8"/>
    <w:rsid w:val="00D34AA7"/>
    <w:rsid w:val="00D358DB"/>
    <w:rsid w:val="00D36A28"/>
    <w:rsid w:val="00D40BAB"/>
    <w:rsid w:val="00D4101E"/>
    <w:rsid w:val="00D469C5"/>
    <w:rsid w:val="00D47FE8"/>
    <w:rsid w:val="00D52AE5"/>
    <w:rsid w:val="00D537A6"/>
    <w:rsid w:val="00D53FAB"/>
    <w:rsid w:val="00D554B6"/>
    <w:rsid w:val="00D565EB"/>
    <w:rsid w:val="00D56DAC"/>
    <w:rsid w:val="00D6065A"/>
    <w:rsid w:val="00D60762"/>
    <w:rsid w:val="00D619BE"/>
    <w:rsid w:val="00D63959"/>
    <w:rsid w:val="00D67869"/>
    <w:rsid w:val="00D7058C"/>
    <w:rsid w:val="00D70B62"/>
    <w:rsid w:val="00D730F7"/>
    <w:rsid w:val="00D767FE"/>
    <w:rsid w:val="00D77E51"/>
    <w:rsid w:val="00D8025D"/>
    <w:rsid w:val="00D81B17"/>
    <w:rsid w:val="00D8579F"/>
    <w:rsid w:val="00D85CE2"/>
    <w:rsid w:val="00D86A4F"/>
    <w:rsid w:val="00D91C81"/>
    <w:rsid w:val="00D92637"/>
    <w:rsid w:val="00D92EF3"/>
    <w:rsid w:val="00D9436B"/>
    <w:rsid w:val="00D956DF"/>
    <w:rsid w:val="00D97E2F"/>
    <w:rsid w:val="00DB0502"/>
    <w:rsid w:val="00DB2737"/>
    <w:rsid w:val="00DB64B0"/>
    <w:rsid w:val="00DB709F"/>
    <w:rsid w:val="00DB7CD8"/>
    <w:rsid w:val="00DC29E9"/>
    <w:rsid w:val="00DC3C0B"/>
    <w:rsid w:val="00DC7C51"/>
    <w:rsid w:val="00DD0275"/>
    <w:rsid w:val="00DD5272"/>
    <w:rsid w:val="00DD6852"/>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0609C"/>
    <w:rsid w:val="00E101A2"/>
    <w:rsid w:val="00E108FE"/>
    <w:rsid w:val="00E10DC6"/>
    <w:rsid w:val="00E1377D"/>
    <w:rsid w:val="00E138F0"/>
    <w:rsid w:val="00E17B5C"/>
    <w:rsid w:val="00E26CBA"/>
    <w:rsid w:val="00E26D11"/>
    <w:rsid w:val="00E31ABE"/>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5882"/>
    <w:rsid w:val="00E659EE"/>
    <w:rsid w:val="00E67D6E"/>
    <w:rsid w:val="00E70BF1"/>
    <w:rsid w:val="00E71849"/>
    <w:rsid w:val="00E71968"/>
    <w:rsid w:val="00E71B09"/>
    <w:rsid w:val="00E73EDD"/>
    <w:rsid w:val="00E757AE"/>
    <w:rsid w:val="00E75EE5"/>
    <w:rsid w:val="00E7658C"/>
    <w:rsid w:val="00E76A02"/>
    <w:rsid w:val="00E813F7"/>
    <w:rsid w:val="00E82526"/>
    <w:rsid w:val="00E82541"/>
    <w:rsid w:val="00E82786"/>
    <w:rsid w:val="00E842BD"/>
    <w:rsid w:val="00E86F22"/>
    <w:rsid w:val="00E86F41"/>
    <w:rsid w:val="00E9010D"/>
    <w:rsid w:val="00E923C7"/>
    <w:rsid w:val="00E92B75"/>
    <w:rsid w:val="00E94374"/>
    <w:rsid w:val="00E9573F"/>
    <w:rsid w:val="00E960A9"/>
    <w:rsid w:val="00E96794"/>
    <w:rsid w:val="00E97860"/>
    <w:rsid w:val="00EA17D3"/>
    <w:rsid w:val="00EA6606"/>
    <w:rsid w:val="00EA7579"/>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1CFC"/>
    <w:rsid w:val="00ED2497"/>
    <w:rsid w:val="00ED43D2"/>
    <w:rsid w:val="00ED5D28"/>
    <w:rsid w:val="00ED7543"/>
    <w:rsid w:val="00ED7925"/>
    <w:rsid w:val="00EE0CBE"/>
    <w:rsid w:val="00EE15FC"/>
    <w:rsid w:val="00EE1815"/>
    <w:rsid w:val="00EE27A6"/>
    <w:rsid w:val="00EE2C75"/>
    <w:rsid w:val="00EE6585"/>
    <w:rsid w:val="00EE7818"/>
    <w:rsid w:val="00EF0E32"/>
    <w:rsid w:val="00EF12F3"/>
    <w:rsid w:val="00EF1965"/>
    <w:rsid w:val="00EF1C07"/>
    <w:rsid w:val="00EF2072"/>
    <w:rsid w:val="00EF7039"/>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956"/>
    <w:rsid w:val="00F61372"/>
    <w:rsid w:val="00F6756D"/>
    <w:rsid w:val="00F71A65"/>
    <w:rsid w:val="00F735E9"/>
    <w:rsid w:val="00F74163"/>
    <w:rsid w:val="00F74B96"/>
    <w:rsid w:val="00F75A76"/>
    <w:rsid w:val="00F760E3"/>
    <w:rsid w:val="00F82B58"/>
    <w:rsid w:val="00F83F92"/>
    <w:rsid w:val="00F84365"/>
    <w:rsid w:val="00F84BFB"/>
    <w:rsid w:val="00F85AE0"/>
    <w:rsid w:val="00F86174"/>
    <w:rsid w:val="00F869AD"/>
    <w:rsid w:val="00F90018"/>
    <w:rsid w:val="00F90A41"/>
    <w:rsid w:val="00F90CF7"/>
    <w:rsid w:val="00F9306B"/>
    <w:rsid w:val="00F9390B"/>
    <w:rsid w:val="00F9635B"/>
    <w:rsid w:val="00FA0A07"/>
    <w:rsid w:val="00FA21A5"/>
    <w:rsid w:val="00FA31EC"/>
    <w:rsid w:val="00FB02A8"/>
    <w:rsid w:val="00FB05BA"/>
    <w:rsid w:val="00FB28C1"/>
    <w:rsid w:val="00FB312A"/>
    <w:rsid w:val="00FB49E4"/>
    <w:rsid w:val="00FB6003"/>
    <w:rsid w:val="00FB6329"/>
    <w:rsid w:val="00FB7EEB"/>
    <w:rsid w:val="00FC0D69"/>
    <w:rsid w:val="00FC2531"/>
    <w:rsid w:val="00FC489E"/>
    <w:rsid w:val="00FC54D1"/>
    <w:rsid w:val="00FC6358"/>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092700241">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533030515">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6194852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25327524">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cid:image001.png@01D6F2FC.E4E93F20" TargetMode="External"/><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Zstupntext"/>
            </w:rPr>
            <w:t>Kliknutím zadáte dátum.</w:t>
          </w:r>
        </w:p>
      </w:docPartBody>
    </w:docPart>
    <w:docPart>
      <w:docPartPr>
        <w:name w:val="E4A7E9828E7D44849798DF46E1C766CC"/>
        <w:category>
          <w:name w:val="Všeobecné"/>
          <w:gallery w:val="placeholder"/>
        </w:category>
        <w:types>
          <w:type w:val="bbPlcHdr"/>
        </w:types>
        <w:behaviors>
          <w:behavior w:val="content"/>
        </w:behaviors>
        <w:guid w:val="{68834076-1AA3-48E7-A299-746DA7F47EC4}"/>
      </w:docPartPr>
      <w:docPartBody>
        <w:p w:rsidR="00514765" w:rsidRDefault="008F0B6E" w:rsidP="008F0B6E">
          <w:pPr>
            <w:pStyle w:val="E4A7E9828E7D44849798DF46E1C766CC1"/>
          </w:pPr>
          <w:r w:rsidRPr="004E4F7F">
            <w:rPr>
              <w:rStyle w:val="Zstupntext"/>
            </w:rPr>
            <w:t>Vyberte položku.</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Zstupntext"/>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F7A"/>
    <w:rsid w:val="000006E8"/>
    <w:rsid w:val="00050D95"/>
    <w:rsid w:val="0008059F"/>
    <w:rsid w:val="000862D5"/>
    <w:rsid w:val="00086F23"/>
    <w:rsid w:val="0011016C"/>
    <w:rsid w:val="00147404"/>
    <w:rsid w:val="0015687B"/>
    <w:rsid w:val="0031009D"/>
    <w:rsid w:val="00367EE2"/>
    <w:rsid w:val="00370346"/>
    <w:rsid w:val="003B20BC"/>
    <w:rsid w:val="003C4D1D"/>
    <w:rsid w:val="003F5F6E"/>
    <w:rsid w:val="00416306"/>
    <w:rsid w:val="00417961"/>
    <w:rsid w:val="0046276E"/>
    <w:rsid w:val="0050057B"/>
    <w:rsid w:val="00503470"/>
    <w:rsid w:val="00506C57"/>
    <w:rsid w:val="00514765"/>
    <w:rsid w:val="00517339"/>
    <w:rsid w:val="00580E5E"/>
    <w:rsid w:val="005A698A"/>
    <w:rsid w:val="005B38D0"/>
    <w:rsid w:val="005C2664"/>
    <w:rsid w:val="006845DE"/>
    <w:rsid w:val="007305E8"/>
    <w:rsid w:val="007B0225"/>
    <w:rsid w:val="00803F6C"/>
    <w:rsid w:val="00805849"/>
    <w:rsid w:val="008A5F9C"/>
    <w:rsid w:val="008F0B6E"/>
    <w:rsid w:val="009400AE"/>
    <w:rsid w:val="00947A88"/>
    <w:rsid w:val="00966EEE"/>
    <w:rsid w:val="00976238"/>
    <w:rsid w:val="009B4DB2"/>
    <w:rsid w:val="009C3CCC"/>
    <w:rsid w:val="009F73D1"/>
    <w:rsid w:val="00A118B3"/>
    <w:rsid w:val="00A15D86"/>
    <w:rsid w:val="00A638D4"/>
    <w:rsid w:val="00B21DAE"/>
    <w:rsid w:val="00B91D2A"/>
    <w:rsid w:val="00BE51E0"/>
    <w:rsid w:val="00CE6F31"/>
    <w:rsid w:val="00CE79F2"/>
    <w:rsid w:val="00D5420E"/>
    <w:rsid w:val="00D659EE"/>
    <w:rsid w:val="00E426B2"/>
    <w:rsid w:val="00E4685B"/>
    <w:rsid w:val="00EB2E49"/>
    <w:rsid w:val="00EF3E39"/>
    <w:rsid w:val="00F23F7A"/>
    <w:rsid w:val="00F40C69"/>
    <w:rsid w:val="00F70B43"/>
    <w:rsid w:val="00FB0B8E"/>
    <w:rsid w:val="00FD6CA0"/>
    <w:rsid w:val="00FD6FA9"/>
    <w:rsid w:val="00FE1D60"/>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FE2F78"/>
    <w:rPr>
      <w:color w:val="808080"/>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331757D457BB4A38A5A471296DD85755">
    <w:name w:val="331757D457BB4A38A5A471296DD85755"/>
    <w:rsid w:val="00FE2F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7EA467-481E-4D7E-ADA4-BB460FB0F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3980</Words>
  <Characters>22692</Characters>
  <Application>Microsoft Office Word</Application>
  <DocSecurity>0</DocSecurity>
  <Lines>189</Lines>
  <Paragraphs>53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26619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2019-10-13T23:08:00Z</dcterms:created>
  <dcterms:modified xsi:type="dcterms:W3CDTF">2023-02-23T16:49:00Z</dcterms:modified>
</cp:coreProperties>
</file>